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17A" w:rsidRPr="0054075C" w:rsidRDefault="0098417A" w:rsidP="0054075C">
      <w:pPr>
        <w:widowControl w:val="0"/>
        <w:spacing w:after="160"/>
        <w:rPr>
          <w:rFonts w:ascii="GHEA Grapalat" w:hAnsi="GHEA Grapalat"/>
          <w:i/>
        </w:rPr>
      </w:pPr>
      <w:r w:rsidRPr="0054075C">
        <w:rPr>
          <w:rFonts w:ascii="GHEA Grapalat" w:hAnsi="GHEA Grapalat"/>
          <w:i/>
        </w:rPr>
        <w:t>ОБЪЯВЛЕНИЕ:</w:t>
      </w:r>
    </w:p>
    <w:p w:rsidR="0098417A" w:rsidRPr="0054075C" w:rsidRDefault="0098417A" w:rsidP="0054075C">
      <w:pPr>
        <w:widowControl w:val="0"/>
        <w:spacing w:after="160"/>
        <w:rPr>
          <w:rFonts w:ascii="GHEA Grapalat" w:hAnsi="GHEA Grapalat"/>
          <w:i/>
        </w:rPr>
      </w:pPr>
    </w:p>
    <w:p w:rsidR="0098417A" w:rsidRPr="0054075C" w:rsidRDefault="0098417A" w:rsidP="0054075C">
      <w:pPr>
        <w:widowControl w:val="0"/>
        <w:spacing w:after="160"/>
        <w:rPr>
          <w:rFonts w:ascii="GHEA Grapalat" w:hAnsi="GHEA Grapalat"/>
          <w:i/>
        </w:rPr>
      </w:pPr>
      <w:r w:rsidRPr="0054075C">
        <w:rPr>
          <w:rFonts w:ascii="GHEA Grapalat" w:hAnsi="GHEA Grapalat"/>
          <w:i/>
        </w:rPr>
        <w:t>ПО ЗАПРОСУ ЦЕНЫ</w:t>
      </w:r>
    </w:p>
    <w:p w:rsidR="0098417A" w:rsidRPr="0054075C" w:rsidRDefault="0098417A" w:rsidP="0054075C">
      <w:pPr>
        <w:widowControl w:val="0"/>
        <w:spacing w:after="160"/>
        <w:rPr>
          <w:rFonts w:ascii="GHEA Grapalat" w:hAnsi="GHEA Grapalat"/>
          <w:i/>
        </w:rPr>
      </w:pPr>
    </w:p>
    <w:p w:rsidR="0098417A" w:rsidRPr="0054075C" w:rsidRDefault="0098417A" w:rsidP="0054075C">
      <w:pPr>
        <w:widowControl w:val="0"/>
        <w:spacing w:after="160"/>
        <w:rPr>
          <w:rFonts w:ascii="GHEA Grapalat" w:hAnsi="GHEA Grapalat"/>
          <w:i/>
        </w:rPr>
      </w:pPr>
      <w:r w:rsidRPr="0054075C">
        <w:rPr>
          <w:rFonts w:ascii="GHEA Grapalat" w:hAnsi="GHEA Grapalat"/>
          <w:i/>
        </w:rPr>
        <w:t>Данный текст объявления утвержден оценочной комиссией в 2022 году</w:t>
      </w:r>
    </w:p>
    <w:p w:rsidR="0098417A" w:rsidRPr="0054075C" w:rsidRDefault="0098417A" w:rsidP="0054075C">
      <w:pPr>
        <w:widowControl w:val="0"/>
        <w:spacing w:after="160"/>
        <w:rPr>
          <w:rFonts w:ascii="GHEA Grapalat" w:hAnsi="GHEA Grapalat"/>
          <w:i/>
        </w:rPr>
      </w:pPr>
      <w:r w:rsidRPr="0054075C">
        <w:rPr>
          <w:rFonts w:ascii="GHEA Grapalat" w:hAnsi="GHEA Grapalat"/>
          <w:i/>
        </w:rPr>
        <w:t>решением №1 от 21 марта</w:t>
      </w:r>
    </w:p>
    <w:p w:rsidR="0098417A" w:rsidRPr="0054075C" w:rsidRDefault="0098417A" w:rsidP="0054075C">
      <w:pPr>
        <w:widowControl w:val="0"/>
        <w:spacing w:after="160"/>
        <w:rPr>
          <w:rFonts w:ascii="GHEA Grapalat" w:hAnsi="GHEA Grapalat"/>
          <w:i/>
        </w:rPr>
      </w:pPr>
    </w:p>
    <w:p w:rsidR="0098417A" w:rsidRPr="0054075C" w:rsidRDefault="0098417A" w:rsidP="0054075C">
      <w:pPr>
        <w:widowControl w:val="0"/>
        <w:spacing w:after="160"/>
        <w:rPr>
          <w:rFonts w:ascii="GHEA Grapalat" w:hAnsi="GHEA Grapalat"/>
          <w:i/>
        </w:rPr>
      </w:pPr>
      <w:r w:rsidRPr="0054075C">
        <w:rPr>
          <w:rFonts w:ascii="GHEA Grapalat" w:hAnsi="GHEA Grapalat"/>
          <w:i/>
        </w:rPr>
        <w:t>Код процедуры: "KMHK-N4 NUH-GHAPDZB-22/13"</w:t>
      </w:r>
    </w:p>
    <w:p w:rsidR="0098417A" w:rsidRPr="0054075C" w:rsidRDefault="0098417A" w:rsidP="0054075C">
      <w:pPr>
        <w:widowControl w:val="0"/>
        <w:spacing w:after="160"/>
        <w:rPr>
          <w:rFonts w:ascii="GHEA Grapalat" w:hAnsi="GHEA Grapalat"/>
          <w:i/>
        </w:rPr>
      </w:pPr>
    </w:p>
    <w:p w:rsidR="0098417A" w:rsidRPr="0054075C" w:rsidRDefault="0098417A" w:rsidP="0054075C">
      <w:pPr>
        <w:widowControl w:val="0"/>
        <w:spacing w:after="160"/>
        <w:rPr>
          <w:rFonts w:ascii="GHEA Grapalat" w:hAnsi="GHEA Grapalat"/>
          <w:i/>
        </w:rPr>
      </w:pPr>
      <w:r w:rsidRPr="0054075C">
        <w:rPr>
          <w:rFonts w:ascii="GHEA Grapalat" w:hAnsi="GHEA Grapalat"/>
          <w:i/>
        </w:rPr>
        <w:t>Заказчик: Разданское «Дошкольное образовательное учреждение № 4» Котайкского марза Республики Армения, расположенное на территории, прилегающей к зданию «Раздан микро-21», объявляет коммерческое предложение, которое проводится в один этап.</w:t>
      </w:r>
    </w:p>
    <w:p w:rsidR="0098417A" w:rsidRPr="0054075C" w:rsidRDefault="0098417A" w:rsidP="0054075C">
      <w:pPr>
        <w:widowControl w:val="0"/>
        <w:spacing w:after="160"/>
        <w:rPr>
          <w:rFonts w:ascii="GHEA Grapalat" w:hAnsi="GHEA Grapalat"/>
          <w:i/>
        </w:rPr>
      </w:pPr>
      <w:r w:rsidRPr="0054075C">
        <w:rPr>
          <w:rFonts w:ascii="GHEA Grapalat" w:hAnsi="GHEA Grapalat"/>
          <w:i/>
        </w:rPr>
        <w:t>По итогам данной процедуры выбранному участнику будет предложено заключить в установленном порядке Договор поставки мебели (далее – Договор).</w:t>
      </w:r>
    </w:p>
    <w:p w:rsidR="0098417A" w:rsidRPr="0054075C" w:rsidRDefault="0098417A" w:rsidP="0054075C">
      <w:pPr>
        <w:widowControl w:val="0"/>
        <w:spacing w:after="160"/>
        <w:rPr>
          <w:rFonts w:ascii="GHEA Grapalat" w:hAnsi="GHEA Grapalat"/>
          <w:i/>
        </w:rPr>
      </w:pPr>
      <w:r w:rsidRPr="0054075C">
        <w:rPr>
          <w:rFonts w:ascii="GHEA Grapalat" w:hAnsi="GHEA Grapalat"/>
          <w:i/>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98417A" w:rsidRPr="0054075C" w:rsidRDefault="0098417A" w:rsidP="0054075C">
      <w:pPr>
        <w:widowControl w:val="0"/>
        <w:spacing w:after="160"/>
        <w:rPr>
          <w:rFonts w:ascii="GHEA Grapalat" w:hAnsi="GHEA Grapalat"/>
          <w:i/>
        </w:rPr>
      </w:pPr>
      <w:r w:rsidRPr="0054075C">
        <w:rPr>
          <w:rFonts w:ascii="GHEA Grapalat" w:hAnsi="GHEA Grapalat"/>
          <w:i/>
        </w:rPr>
        <w:t>Условия, предъявляемые к лицам, не имеющим права на участие в этой процедуре, а также к участникам, определяются приглашением к этой процедуре.</w:t>
      </w:r>
    </w:p>
    <w:p w:rsidR="0098417A" w:rsidRPr="0054075C" w:rsidRDefault="0098417A" w:rsidP="0054075C">
      <w:pPr>
        <w:widowControl w:val="0"/>
        <w:spacing w:after="160"/>
        <w:rPr>
          <w:rFonts w:ascii="GHEA Grapalat" w:hAnsi="GHEA Grapalat"/>
          <w:i/>
        </w:rPr>
      </w:pPr>
      <w:r w:rsidRPr="0054075C">
        <w:rPr>
          <w:rFonts w:ascii="GHEA Grapalat" w:hAnsi="GHEA Grapalat"/>
          <w:i/>
        </w:rPr>
        <w:t>Выбранный участник определяется из числа участников, подавших заявки, признанные удовлетворительными по неценовым условиям, по принципу отдания предпочтения участнику, предложившему самую низкую цену.</w:t>
      </w:r>
    </w:p>
    <w:p w:rsidR="0098417A" w:rsidRPr="0054075C" w:rsidRDefault="0098417A" w:rsidP="0054075C">
      <w:pPr>
        <w:widowControl w:val="0"/>
        <w:spacing w:after="160"/>
        <w:rPr>
          <w:rFonts w:ascii="GHEA Grapalat" w:hAnsi="GHEA Grapalat"/>
          <w:i/>
        </w:rPr>
      </w:pPr>
      <w:r w:rsidRPr="0054075C">
        <w:rPr>
          <w:rFonts w:ascii="GHEA Grapalat" w:hAnsi="GHEA Grapalat"/>
          <w:i/>
        </w:rPr>
        <w:t>Для получения приглашения на процедуру в бумажном виде необходимо обратиться к заказчику до 12:00 7-го дня с момента публикации данного объявления. При этом для получения приглашения в бумажном виде заказчику необходимо подать письменное заявление. Клиент бесплатно предоставляет бумажное приглашение в первый рабочий день после получения такого запроса.</w:t>
      </w:r>
    </w:p>
    <w:p w:rsidR="0098417A" w:rsidRPr="0054075C" w:rsidRDefault="0098417A" w:rsidP="0054075C">
      <w:pPr>
        <w:widowControl w:val="0"/>
        <w:spacing w:after="160"/>
        <w:rPr>
          <w:rFonts w:ascii="GHEA Grapalat" w:hAnsi="GHEA Grapalat"/>
          <w:i/>
        </w:rPr>
      </w:pPr>
      <w:r w:rsidRPr="0054075C">
        <w:rPr>
          <w:rFonts w:ascii="GHEA Grapalat" w:hAnsi="GHEA Grapalat"/>
          <w:i/>
        </w:rPr>
        <w:t xml:space="preserve">В случае запроса электронного приглашения заказчик предоставляет приглашение бесплатно в течение рабочего дня, следующего за днем </w:t>
      </w:r>
      <w:r w:rsidRPr="0054075C">
        <w:rPr>
          <w:rFonts w:ascii="Cambria Math" w:hAnsi="Cambria Math" w:cs="Cambria Math"/>
          <w:i/>
        </w:rPr>
        <w:t>​​</w:t>
      </w:r>
      <w:r w:rsidRPr="0054075C">
        <w:rPr>
          <w:rFonts w:ascii="GHEA Grapalat" w:hAnsi="GHEA Grapalat" w:cs="GHEA Grapalat"/>
          <w:i/>
        </w:rPr>
        <w:t>получения</w:t>
      </w:r>
      <w:r w:rsidRPr="0054075C">
        <w:rPr>
          <w:rFonts w:ascii="GHEA Grapalat" w:hAnsi="GHEA Grapalat"/>
          <w:i/>
        </w:rPr>
        <w:t xml:space="preserve"> </w:t>
      </w:r>
      <w:r w:rsidRPr="0054075C">
        <w:rPr>
          <w:rFonts w:ascii="GHEA Grapalat" w:hAnsi="GHEA Grapalat" w:cs="GHEA Grapalat"/>
          <w:i/>
        </w:rPr>
        <w:t>заявки</w:t>
      </w:r>
      <w:r w:rsidRPr="0054075C">
        <w:rPr>
          <w:rFonts w:ascii="GHEA Grapalat" w:hAnsi="GHEA Grapalat"/>
          <w:i/>
        </w:rPr>
        <w:t>.</w:t>
      </w:r>
    </w:p>
    <w:p w:rsidR="0098417A" w:rsidRPr="0054075C" w:rsidRDefault="0098417A" w:rsidP="0054075C">
      <w:pPr>
        <w:widowControl w:val="0"/>
        <w:spacing w:after="160"/>
        <w:rPr>
          <w:rFonts w:ascii="GHEA Grapalat" w:hAnsi="GHEA Grapalat"/>
          <w:i/>
        </w:rPr>
      </w:pPr>
      <w:r w:rsidRPr="0054075C">
        <w:rPr>
          <w:rFonts w:ascii="GHEA Grapalat" w:hAnsi="GHEA Grapalat"/>
          <w:i/>
        </w:rPr>
        <w:t>Неполучение приглашения не ограничивает права участника на участие в данной процедуре.</w:t>
      </w:r>
    </w:p>
    <w:p w:rsidR="0098417A" w:rsidRPr="0054075C" w:rsidRDefault="0098417A" w:rsidP="0054075C">
      <w:pPr>
        <w:widowControl w:val="0"/>
        <w:spacing w:after="160"/>
        <w:rPr>
          <w:rFonts w:ascii="GHEA Grapalat" w:hAnsi="GHEA Grapalat"/>
          <w:i/>
        </w:rPr>
      </w:pPr>
      <w:r w:rsidRPr="0054075C">
        <w:rPr>
          <w:rFonts w:ascii="GHEA Grapalat" w:hAnsi="GHEA Grapalat"/>
          <w:i/>
        </w:rPr>
        <w:t xml:space="preserve">Заявки на участие в данной процедуре необходимо подавать в г. Раздан, </w:t>
      </w:r>
      <w:r w:rsidRPr="0054075C">
        <w:rPr>
          <w:rFonts w:ascii="GHEA Grapalat" w:hAnsi="GHEA Grapalat"/>
          <w:i/>
        </w:rPr>
        <w:lastRenderedPageBreak/>
        <w:t>площадь Конституции 1, помещение 20, административное здание, по форме документов до 12:00 7-го дня со дня опубликования настоящего объявления.</w:t>
      </w:r>
    </w:p>
    <w:p w:rsidR="0098417A" w:rsidRPr="0054075C" w:rsidRDefault="0098417A" w:rsidP="0054075C">
      <w:pPr>
        <w:widowControl w:val="0"/>
        <w:spacing w:after="160"/>
        <w:rPr>
          <w:rFonts w:ascii="GHEA Grapalat" w:hAnsi="GHEA Grapalat"/>
          <w:i/>
        </w:rPr>
      </w:pPr>
      <w:r w:rsidRPr="0054075C">
        <w:rPr>
          <w:rFonts w:ascii="GHEA Grapalat" w:hAnsi="GHEA Grapalat"/>
          <w:i/>
        </w:rPr>
        <w:t>Помимо армянского, заявки также можно подавать на английском или русском языках.</w:t>
      </w:r>
    </w:p>
    <w:p w:rsidR="0098417A" w:rsidRPr="0054075C" w:rsidRDefault="0098417A" w:rsidP="0054075C">
      <w:pPr>
        <w:widowControl w:val="0"/>
        <w:spacing w:after="160"/>
        <w:rPr>
          <w:rFonts w:ascii="GHEA Grapalat" w:hAnsi="GHEA Grapalat"/>
          <w:i/>
        </w:rPr>
      </w:pPr>
      <w:r w:rsidRPr="0054075C">
        <w:rPr>
          <w:rFonts w:ascii="GHEA Grapalat" w:hAnsi="GHEA Grapalat"/>
          <w:i/>
        </w:rPr>
        <w:t>Тендерные предложения будут вскрыты в общине Раздан, с. Раздан, площадь Конституции 1, помещение 20, административное здание, 28 марта 2022 года, 12:00.</w:t>
      </w:r>
    </w:p>
    <w:p w:rsidR="0098417A" w:rsidRPr="0054075C" w:rsidRDefault="0098417A" w:rsidP="0054075C">
      <w:pPr>
        <w:widowControl w:val="0"/>
        <w:spacing w:after="160"/>
        <w:rPr>
          <w:rFonts w:ascii="GHEA Grapalat" w:hAnsi="GHEA Grapalat"/>
          <w:i/>
        </w:rPr>
      </w:pPr>
      <w:r w:rsidRPr="0054075C">
        <w:rPr>
          <w:rFonts w:ascii="GHEA Grapalat" w:hAnsi="GHEA Grapalat"/>
          <w:i/>
        </w:rPr>
        <w:t>Жалобы на эту процедуру сл</w:t>
      </w:r>
      <w:bookmarkStart w:id="0" w:name="_GoBack"/>
      <w:bookmarkEnd w:id="0"/>
      <w:r w:rsidRPr="0054075C">
        <w:rPr>
          <w:rFonts w:ascii="GHEA Grapalat" w:hAnsi="GHEA Grapalat"/>
          <w:i/>
        </w:rPr>
        <w:t>едует подавать заявителю по закупкам, c. г. Ерджан, ул. Мелик-Адамяна. 1 адрес. Обжалование осуществляется в порядке, установленном объявлением о проведении настоящего конкурса. Для подачи жалобы необходима сумма в размере 30 000 (тридцать тысяч) драмов РА, которая должна быть переведена на казначейский счет «900008000482», открытый на имя Министерства финансов Республики Армения.</w:t>
      </w:r>
    </w:p>
    <w:p w:rsidR="0098417A" w:rsidRPr="0054075C" w:rsidRDefault="0098417A" w:rsidP="0054075C">
      <w:pPr>
        <w:widowControl w:val="0"/>
        <w:spacing w:after="160"/>
        <w:rPr>
          <w:rFonts w:ascii="GHEA Grapalat" w:hAnsi="GHEA Grapalat"/>
          <w:i/>
        </w:rPr>
      </w:pPr>
      <w:r w:rsidRPr="0054075C">
        <w:rPr>
          <w:rFonts w:ascii="GHEA Grapalat" w:hAnsi="GHEA Grapalat"/>
          <w:i/>
        </w:rPr>
        <w:t>Для получения дополнительной информации об этом объявлении, пожалуйста, обращайтесь:</w:t>
      </w:r>
    </w:p>
    <w:p w:rsidR="0098417A" w:rsidRPr="0054075C" w:rsidRDefault="0098417A" w:rsidP="0054075C">
      <w:pPr>
        <w:widowControl w:val="0"/>
        <w:spacing w:after="160"/>
        <w:rPr>
          <w:rFonts w:ascii="GHEA Grapalat" w:hAnsi="GHEA Grapalat"/>
          <w:i/>
        </w:rPr>
      </w:pPr>
      <w:r w:rsidRPr="0054075C">
        <w:rPr>
          <w:rFonts w:ascii="GHEA Grapalat" w:hAnsi="GHEA Grapalat"/>
          <w:i/>
        </w:rPr>
        <w:t>Секретарь оценочной комиссии Кристине Багдасарян</w:t>
      </w:r>
    </w:p>
    <w:p w:rsidR="0098417A" w:rsidRPr="0054075C" w:rsidRDefault="0098417A" w:rsidP="0054075C">
      <w:pPr>
        <w:widowControl w:val="0"/>
        <w:spacing w:after="160"/>
        <w:rPr>
          <w:rFonts w:ascii="GHEA Grapalat" w:hAnsi="GHEA Grapalat"/>
          <w:i/>
        </w:rPr>
      </w:pPr>
      <w:r w:rsidRPr="0054075C">
        <w:rPr>
          <w:rFonts w:ascii="GHEA Grapalat" w:hAnsi="GHEA Grapalat"/>
          <w:i/>
        </w:rPr>
        <w:t xml:space="preserve">                                                Телефон: 060-40-70-21</w:t>
      </w:r>
    </w:p>
    <w:p w:rsidR="0098417A" w:rsidRPr="0054075C" w:rsidRDefault="0098417A" w:rsidP="0054075C">
      <w:pPr>
        <w:widowControl w:val="0"/>
        <w:spacing w:after="160"/>
        <w:rPr>
          <w:rFonts w:ascii="GHEA Grapalat" w:hAnsi="GHEA Grapalat"/>
          <w:i/>
        </w:rPr>
      </w:pPr>
      <w:r w:rsidRPr="0054075C">
        <w:rPr>
          <w:rFonts w:ascii="GHEA Grapalat" w:hAnsi="GHEA Grapalat"/>
          <w:i/>
        </w:rPr>
        <w:t xml:space="preserve">                                                 Электронная почта: baghdasaryan_1978@mail.ru</w:t>
      </w:r>
    </w:p>
    <w:p w:rsidR="0098417A" w:rsidRPr="0054075C" w:rsidRDefault="0098417A" w:rsidP="0054075C">
      <w:pPr>
        <w:widowControl w:val="0"/>
        <w:spacing w:after="160"/>
        <w:rPr>
          <w:rFonts w:ascii="GHEA Grapalat" w:hAnsi="GHEA Grapalat"/>
          <w:i/>
        </w:rPr>
      </w:pPr>
      <w:r w:rsidRPr="0054075C">
        <w:rPr>
          <w:rFonts w:ascii="GHEA Grapalat" w:hAnsi="GHEA Grapalat"/>
          <w:i/>
        </w:rPr>
        <w:t xml:space="preserve">                                    </w:t>
      </w:r>
    </w:p>
    <w:p w:rsidR="0098417A" w:rsidRPr="0054075C" w:rsidRDefault="0098417A" w:rsidP="0054075C">
      <w:pPr>
        <w:widowControl w:val="0"/>
        <w:spacing w:after="160"/>
        <w:rPr>
          <w:rFonts w:ascii="GHEA Grapalat" w:hAnsi="GHEA Grapalat"/>
          <w:i/>
        </w:rPr>
      </w:pPr>
    </w:p>
    <w:p w:rsidR="0098417A" w:rsidRPr="0054075C" w:rsidRDefault="0098417A" w:rsidP="0054075C">
      <w:pPr>
        <w:widowControl w:val="0"/>
        <w:spacing w:after="160"/>
        <w:rPr>
          <w:rFonts w:ascii="GHEA Grapalat" w:hAnsi="GHEA Grapalat"/>
          <w:i/>
        </w:rPr>
      </w:pPr>
    </w:p>
    <w:p w:rsidR="0098417A" w:rsidRPr="0054075C" w:rsidRDefault="0098417A" w:rsidP="0054075C">
      <w:pPr>
        <w:widowControl w:val="0"/>
        <w:spacing w:after="160"/>
        <w:rPr>
          <w:rFonts w:ascii="GHEA Grapalat" w:hAnsi="GHEA Grapalat"/>
          <w:i/>
        </w:rPr>
      </w:pPr>
    </w:p>
    <w:p w:rsidR="0098417A" w:rsidRPr="0054075C" w:rsidRDefault="0098417A" w:rsidP="0054075C">
      <w:pPr>
        <w:widowControl w:val="0"/>
        <w:spacing w:after="160"/>
        <w:rPr>
          <w:rFonts w:ascii="GHEA Grapalat" w:hAnsi="GHEA Grapalat"/>
          <w:i/>
        </w:rPr>
      </w:pPr>
      <w:r w:rsidRPr="0054075C">
        <w:rPr>
          <w:rFonts w:ascii="GHEA Grapalat" w:hAnsi="GHEA Grapalat"/>
          <w:i/>
        </w:rPr>
        <w:t>Клиент: «Дошкольное образовательное учреждение №4»</w:t>
      </w: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Одобрено</w:t>
      </w: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 xml:space="preserve">                                                                                С шифром "КМХК-Н4 НУХ-ГХАПДЗБ-22/13"</w:t>
      </w: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комиссия по оценке котировок</w:t>
      </w: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2022 Решением N 1 от 21 марта</w:t>
      </w: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КОТАЙКСКИЙ МАРЗ РА "ДОШКОЛЬНОЕ ОБРАЗОВАТЕЛЬНОЕ УЧРЕЖДЕНИЕ N 7"</w:t>
      </w: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ПРИГЛАШЕНИЕ:</w:t>
      </w: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РА "КОТАЙК МАРЗ" "ДОШКОЛЬНОЕ ОБРАЗОВАТЕЛЬНОЕ УЧРЕЖДЕНИЕ N 7"</w:t>
      </w: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ПО НУЖДАМ - ПРИЕМ ВОПРОСОВ, ЗАЯВЛЕННЫХ НА ПРИОБРЕТЕНИЕ МЕБЕЛИ</w:t>
      </w: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Уважаемый участник, перед подачей заявки, пожалуйста, внимательно изучите это приглашение, так как заявки, не соответствующие приглашению, подлежат отклонению.</w:t>
      </w: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СОДЕРЖАНИЕ:</w:t>
      </w:r>
    </w:p>
    <w:p w:rsidR="0098417A" w:rsidRPr="0098417A" w:rsidRDefault="0098417A" w:rsidP="0098417A">
      <w:pPr>
        <w:widowControl w:val="0"/>
        <w:spacing w:after="160"/>
        <w:jc w:val="center"/>
        <w:rPr>
          <w:rFonts w:ascii="GHEA Grapalat" w:hAnsi="GHEA Grapalat"/>
          <w:i/>
          <w:u w:val="single"/>
        </w:rPr>
      </w:pP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РА "КОТАЙК МАРЗ" "ДОШКОЛЬНОЕ ОБРАЗОВАТЕЛЬНОЕ УЧРЕЖДЕНИЕ N 7"</w:t>
      </w:r>
    </w:p>
    <w:p w:rsidR="0098417A" w:rsidRPr="0098417A" w:rsidRDefault="0098417A" w:rsidP="0098417A">
      <w:pPr>
        <w:widowControl w:val="0"/>
        <w:spacing w:after="160"/>
        <w:jc w:val="center"/>
        <w:rPr>
          <w:rFonts w:ascii="GHEA Grapalat" w:hAnsi="GHEA Grapalat"/>
          <w:i/>
          <w:u w:val="single"/>
        </w:rPr>
      </w:pPr>
      <w:r w:rsidRPr="0098417A">
        <w:rPr>
          <w:rFonts w:ascii="GHEA Grapalat" w:hAnsi="GHEA Grapalat"/>
          <w:i/>
          <w:u w:val="single"/>
        </w:rPr>
        <w:t>ПО НУЖДАМ - ПРИЕМ ВОПРОСОВ, ЗАЯВЛЕННЫХ НА ПРИОБРЕТЕНИЕ МЕБЕЛИ</w:t>
      </w:r>
    </w:p>
    <w:p w:rsidR="0098417A" w:rsidRPr="0098417A" w:rsidRDefault="0098417A" w:rsidP="0098417A">
      <w:pPr>
        <w:widowControl w:val="0"/>
        <w:spacing w:after="160"/>
        <w:jc w:val="center"/>
        <w:rPr>
          <w:rFonts w:ascii="GHEA Grapalat" w:hAnsi="GHEA Grapalat"/>
          <w:i/>
          <w:u w:val="single"/>
        </w:rPr>
      </w:pPr>
    </w:p>
    <w:p w:rsidR="00C67E80" w:rsidRPr="009044F1" w:rsidRDefault="0098417A" w:rsidP="0098417A">
      <w:pPr>
        <w:widowControl w:val="0"/>
        <w:spacing w:after="160"/>
        <w:jc w:val="center"/>
        <w:rPr>
          <w:rFonts w:ascii="GHEA Grapalat" w:hAnsi="GHEA Grapalat" w:cs="Sylfaen"/>
          <w:b/>
        </w:rPr>
      </w:pPr>
      <w:r w:rsidRPr="0098417A">
        <w:rPr>
          <w:rFonts w:ascii="GHEA Grapalat" w:hAnsi="GHEA Grapalat"/>
          <w:i/>
          <w:u w:val="single"/>
        </w:rPr>
        <w:t>ПРИГЛАШЕНИЕ:</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98417A" w:rsidRPr="0098417A" w:rsidRDefault="0098417A" w:rsidP="0098417A">
      <w:pPr>
        <w:widowControl w:val="0"/>
        <w:spacing w:after="160"/>
        <w:jc w:val="center"/>
        <w:rPr>
          <w:rFonts w:ascii="GHEA Grapalat" w:hAnsi="GHEA Grapalat"/>
          <w:spacing w:val="-6"/>
        </w:rPr>
      </w:pPr>
      <w:r w:rsidRPr="0098417A">
        <w:rPr>
          <w:rFonts w:ascii="GHEA Grapalat" w:hAnsi="GHEA Grapalat"/>
          <w:spacing w:val="-6"/>
        </w:rPr>
        <w:lastRenderedPageBreak/>
        <w:t>ЧАСТЬ II. ИНСТРУКЦИЯ ПО ПОДГОТОВКЕ ЗАЯВКИ НА ПРЕЗЕНТАЦИЮ</w:t>
      </w:r>
    </w:p>
    <w:p w:rsidR="0098417A" w:rsidRPr="0098417A" w:rsidRDefault="0098417A" w:rsidP="0098417A">
      <w:pPr>
        <w:widowControl w:val="0"/>
        <w:spacing w:after="160"/>
        <w:jc w:val="center"/>
        <w:rPr>
          <w:rFonts w:ascii="GHEA Grapalat" w:hAnsi="GHEA Grapalat"/>
          <w:spacing w:val="-6"/>
        </w:rPr>
      </w:pPr>
    </w:p>
    <w:p w:rsidR="0098417A" w:rsidRPr="0098417A" w:rsidRDefault="0098417A" w:rsidP="0098417A">
      <w:pPr>
        <w:widowControl w:val="0"/>
        <w:spacing w:after="160"/>
        <w:jc w:val="center"/>
        <w:rPr>
          <w:rFonts w:ascii="GHEA Grapalat" w:hAnsi="GHEA Grapalat"/>
          <w:spacing w:val="-6"/>
        </w:rPr>
      </w:pPr>
      <w:r w:rsidRPr="0098417A">
        <w:rPr>
          <w:rFonts w:ascii="GHEA Grapalat" w:hAnsi="GHEA Grapalat"/>
          <w:spacing w:val="-6"/>
        </w:rPr>
        <w:t>1. Общие положения</w:t>
      </w:r>
    </w:p>
    <w:p w:rsidR="0098417A" w:rsidRPr="0098417A" w:rsidRDefault="0098417A" w:rsidP="0098417A">
      <w:pPr>
        <w:widowControl w:val="0"/>
        <w:spacing w:after="160"/>
        <w:jc w:val="center"/>
        <w:rPr>
          <w:rFonts w:ascii="GHEA Grapalat" w:hAnsi="GHEA Grapalat"/>
          <w:spacing w:val="-6"/>
        </w:rPr>
      </w:pPr>
      <w:r w:rsidRPr="0098417A">
        <w:rPr>
          <w:rFonts w:ascii="GHEA Grapalat" w:hAnsi="GHEA Grapalat"/>
          <w:spacing w:val="-6"/>
        </w:rPr>
        <w:t>2. Запрос процедуры</w:t>
      </w:r>
    </w:p>
    <w:p w:rsidR="0098417A" w:rsidRPr="0098417A" w:rsidRDefault="0098417A" w:rsidP="0098417A">
      <w:pPr>
        <w:widowControl w:val="0"/>
        <w:spacing w:after="160"/>
        <w:jc w:val="center"/>
        <w:rPr>
          <w:rFonts w:ascii="GHEA Grapalat" w:hAnsi="GHEA Grapalat"/>
          <w:spacing w:val="-6"/>
        </w:rPr>
      </w:pPr>
      <w:r w:rsidRPr="0098417A">
        <w:rPr>
          <w:rFonts w:ascii="GHEA Grapalat" w:hAnsi="GHEA Grapalat"/>
          <w:spacing w:val="-6"/>
        </w:rPr>
        <w:t>3. Приложения 1-6</w:t>
      </w:r>
    </w:p>
    <w:p w:rsidR="0098417A" w:rsidRPr="0098417A" w:rsidRDefault="0098417A" w:rsidP="0098417A">
      <w:pPr>
        <w:widowControl w:val="0"/>
        <w:spacing w:after="160"/>
        <w:jc w:val="center"/>
        <w:rPr>
          <w:rFonts w:ascii="GHEA Grapalat" w:hAnsi="GHEA Grapalat"/>
          <w:spacing w:val="-6"/>
        </w:rPr>
      </w:pPr>
    </w:p>
    <w:p w:rsidR="0098417A" w:rsidRPr="0098417A" w:rsidRDefault="0098417A" w:rsidP="0098417A">
      <w:pPr>
        <w:widowControl w:val="0"/>
        <w:spacing w:after="160"/>
        <w:jc w:val="center"/>
        <w:rPr>
          <w:rFonts w:ascii="GHEA Grapalat" w:hAnsi="GHEA Grapalat"/>
          <w:spacing w:val="-6"/>
        </w:rPr>
      </w:pPr>
      <w:r w:rsidRPr="0098417A">
        <w:rPr>
          <w:rFonts w:ascii="GHEA Grapalat" w:hAnsi="GHEA Grapalat"/>
          <w:spacing w:val="-6"/>
        </w:rPr>
        <w:t>Настоящее приглашение предоставляется в дополнение к запросу котировок (далее - процедура) запроса котировок, проводимого под кодом "ХМК-Н4 НУХ-ГХАПДЗБ-22/13".</w:t>
      </w:r>
    </w:p>
    <w:p w:rsidR="0098417A" w:rsidRPr="0098417A" w:rsidRDefault="0098417A" w:rsidP="0098417A">
      <w:pPr>
        <w:widowControl w:val="0"/>
        <w:spacing w:after="160"/>
        <w:jc w:val="center"/>
        <w:rPr>
          <w:rFonts w:ascii="GHEA Grapalat" w:hAnsi="GHEA Grapalat"/>
          <w:spacing w:val="-6"/>
        </w:rPr>
      </w:pPr>
      <w:r w:rsidRPr="0098417A">
        <w:rPr>
          <w:rFonts w:ascii="GHEA Grapalat" w:hAnsi="GHEA Grapalat"/>
          <w:spacing w:val="-6"/>
        </w:rPr>
        <w:t xml:space="preserve">Настоящее приглашение составлено в соответствии с Законодательством о закупках РА, в том числе Законом РА о закупках (далее - Закон), Правительством РА 2017г. В соответствии с требованиями Порядка «Организация процесса закупки» (далее – Порядок), утвержденного постановлением № 526-Н от 4 мая 2012 года, և направлена </w:t>
      </w:r>
      <w:r w:rsidRPr="0098417A">
        <w:rPr>
          <w:rFonts w:ascii="Cambria Math" w:hAnsi="Cambria Math" w:cs="Cambria Math"/>
          <w:spacing w:val="-6"/>
        </w:rPr>
        <w:t>​​</w:t>
      </w:r>
      <w:r w:rsidRPr="0098417A">
        <w:rPr>
          <w:rFonts w:ascii="GHEA Grapalat" w:hAnsi="GHEA Grapalat" w:cs="GHEA Grapalat"/>
          <w:spacing w:val="-6"/>
        </w:rPr>
        <w:t>на</w:t>
      </w:r>
      <w:r w:rsidRPr="0098417A">
        <w:rPr>
          <w:rFonts w:ascii="GHEA Grapalat" w:hAnsi="GHEA Grapalat"/>
          <w:spacing w:val="-6"/>
        </w:rPr>
        <w:t xml:space="preserve"> </w:t>
      </w:r>
      <w:r w:rsidRPr="0098417A">
        <w:rPr>
          <w:rFonts w:ascii="GHEA Grapalat" w:hAnsi="GHEA Grapalat" w:cs="GHEA Grapalat"/>
          <w:spacing w:val="-6"/>
        </w:rPr>
        <w:t>порядок</w:t>
      </w:r>
      <w:r w:rsidRPr="0098417A">
        <w:rPr>
          <w:rFonts w:ascii="GHEA Grapalat" w:hAnsi="GHEA Grapalat"/>
          <w:spacing w:val="-6"/>
        </w:rPr>
        <w:t xml:space="preserve">, </w:t>
      </w:r>
      <w:r w:rsidRPr="0098417A">
        <w:rPr>
          <w:rFonts w:ascii="GHEA Grapalat" w:hAnsi="GHEA Grapalat" w:cs="GHEA Grapalat"/>
          <w:spacing w:val="-6"/>
        </w:rPr>
        <w:t>объявленный</w:t>
      </w:r>
      <w:r w:rsidRPr="0098417A">
        <w:rPr>
          <w:rFonts w:ascii="GHEA Grapalat" w:hAnsi="GHEA Grapalat"/>
          <w:spacing w:val="-6"/>
        </w:rPr>
        <w:t xml:space="preserve"> </w:t>
      </w:r>
      <w:r w:rsidRPr="0098417A">
        <w:rPr>
          <w:rFonts w:ascii="GHEA Grapalat" w:hAnsi="GHEA Grapalat" w:cs="GHEA Grapalat"/>
          <w:spacing w:val="-6"/>
        </w:rPr>
        <w:t>«Дошкольным</w:t>
      </w:r>
      <w:r w:rsidRPr="0098417A">
        <w:rPr>
          <w:rFonts w:ascii="GHEA Grapalat" w:hAnsi="GHEA Grapalat"/>
          <w:spacing w:val="-6"/>
        </w:rPr>
        <w:t xml:space="preserve"> </w:t>
      </w:r>
      <w:r w:rsidRPr="0098417A">
        <w:rPr>
          <w:rFonts w:ascii="GHEA Grapalat" w:hAnsi="GHEA Grapalat" w:cs="GHEA Grapalat"/>
          <w:spacing w:val="-6"/>
        </w:rPr>
        <w:t>образовательным</w:t>
      </w:r>
      <w:r w:rsidRPr="0098417A">
        <w:rPr>
          <w:rFonts w:ascii="GHEA Grapalat" w:hAnsi="GHEA Grapalat"/>
          <w:spacing w:val="-6"/>
        </w:rPr>
        <w:t xml:space="preserve"> </w:t>
      </w:r>
      <w:r w:rsidRPr="0098417A">
        <w:rPr>
          <w:rFonts w:ascii="GHEA Grapalat" w:hAnsi="GHEA Grapalat" w:cs="GHEA Grapalat"/>
          <w:spacing w:val="-6"/>
        </w:rPr>
        <w:t>учреждением</w:t>
      </w:r>
      <w:r w:rsidRPr="0098417A">
        <w:rPr>
          <w:rFonts w:ascii="GHEA Grapalat" w:hAnsi="GHEA Grapalat"/>
          <w:spacing w:val="-6"/>
        </w:rPr>
        <w:t xml:space="preserve"> </w:t>
      </w:r>
      <w:r w:rsidRPr="0098417A">
        <w:rPr>
          <w:rFonts w:ascii="GHEA Grapalat" w:hAnsi="GHEA Grapalat" w:cs="GHEA Grapalat"/>
          <w:spacing w:val="-6"/>
        </w:rPr>
        <w:t>№</w:t>
      </w:r>
      <w:r w:rsidRPr="0098417A">
        <w:rPr>
          <w:rFonts w:ascii="GHEA Grapalat" w:hAnsi="GHEA Grapalat"/>
          <w:spacing w:val="-6"/>
        </w:rPr>
        <w:t xml:space="preserve"> 4" </w:t>
      </w:r>
      <w:r w:rsidRPr="0098417A">
        <w:rPr>
          <w:rFonts w:ascii="GHEA Grapalat" w:hAnsi="GHEA Grapalat" w:cs="GHEA Grapalat"/>
          <w:spacing w:val="-6"/>
        </w:rPr>
        <w:t>информировать</w:t>
      </w:r>
      <w:r w:rsidRPr="0098417A">
        <w:rPr>
          <w:rFonts w:ascii="GHEA Grapalat" w:hAnsi="GHEA Grapalat"/>
          <w:spacing w:val="-6"/>
        </w:rPr>
        <w:t xml:space="preserve"> </w:t>
      </w:r>
      <w:r w:rsidRPr="0098417A">
        <w:rPr>
          <w:rFonts w:ascii="GHEA Grapalat" w:hAnsi="GHEA Grapalat" w:cs="GHEA Grapalat"/>
          <w:spacing w:val="-6"/>
        </w:rPr>
        <w:t>лиц</w:t>
      </w:r>
      <w:r w:rsidRPr="0098417A">
        <w:rPr>
          <w:rFonts w:ascii="GHEA Grapalat" w:hAnsi="GHEA Grapalat"/>
          <w:spacing w:val="-6"/>
        </w:rPr>
        <w:t xml:space="preserve">, </w:t>
      </w:r>
      <w:r w:rsidRPr="0098417A">
        <w:rPr>
          <w:rFonts w:ascii="GHEA Grapalat" w:hAnsi="GHEA Grapalat" w:cs="GHEA Grapalat"/>
          <w:spacing w:val="-6"/>
        </w:rPr>
        <w:t>намеревающихся</w:t>
      </w:r>
      <w:r w:rsidRPr="0098417A">
        <w:rPr>
          <w:rFonts w:ascii="GHEA Grapalat" w:hAnsi="GHEA Grapalat"/>
          <w:spacing w:val="-6"/>
        </w:rPr>
        <w:t xml:space="preserve"> </w:t>
      </w:r>
      <w:r w:rsidRPr="0098417A">
        <w:rPr>
          <w:rFonts w:ascii="GHEA Grapalat" w:hAnsi="GHEA Grapalat" w:cs="GHEA Grapalat"/>
          <w:spacing w:val="-6"/>
        </w:rPr>
        <w:t>участвовать</w:t>
      </w:r>
      <w:r w:rsidRPr="0098417A">
        <w:rPr>
          <w:rFonts w:ascii="GHEA Grapalat" w:hAnsi="GHEA Grapalat"/>
          <w:spacing w:val="-6"/>
        </w:rPr>
        <w:t xml:space="preserve"> (</w:t>
      </w:r>
      <w:r w:rsidRPr="0098417A">
        <w:rPr>
          <w:rFonts w:ascii="GHEA Grapalat" w:hAnsi="GHEA Grapalat" w:cs="GHEA Grapalat"/>
          <w:spacing w:val="-6"/>
        </w:rPr>
        <w:t>далее</w:t>
      </w:r>
      <w:r w:rsidRPr="0098417A">
        <w:rPr>
          <w:rFonts w:ascii="GHEA Grapalat" w:hAnsi="GHEA Grapalat"/>
          <w:spacing w:val="-6"/>
        </w:rPr>
        <w:t xml:space="preserve"> - </w:t>
      </w:r>
      <w:r w:rsidRPr="0098417A">
        <w:rPr>
          <w:rFonts w:ascii="GHEA Grapalat" w:hAnsi="GHEA Grapalat" w:cs="GHEA Grapalat"/>
          <w:spacing w:val="-6"/>
        </w:rPr>
        <w:t>участник</w:t>
      </w:r>
      <w:r w:rsidRPr="0098417A">
        <w:rPr>
          <w:rFonts w:ascii="GHEA Grapalat" w:hAnsi="GHEA Grapalat"/>
          <w:spacing w:val="-6"/>
        </w:rPr>
        <w:t xml:space="preserve">), </w:t>
      </w:r>
      <w:r w:rsidRPr="0098417A">
        <w:rPr>
          <w:rFonts w:ascii="GHEA Grapalat" w:hAnsi="GHEA Grapalat" w:cs="GHEA Grapalat"/>
          <w:spacing w:val="-6"/>
        </w:rPr>
        <w:t>об</w:t>
      </w:r>
      <w:r w:rsidRPr="0098417A">
        <w:rPr>
          <w:rFonts w:ascii="GHEA Grapalat" w:hAnsi="GHEA Grapalat"/>
          <w:spacing w:val="-6"/>
        </w:rPr>
        <w:t xml:space="preserve"> </w:t>
      </w:r>
      <w:r w:rsidRPr="0098417A">
        <w:rPr>
          <w:rFonts w:ascii="GHEA Grapalat" w:hAnsi="GHEA Grapalat" w:cs="GHEA Grapalat"/>
          <w:spacing w:val="-6"/>
        </w:rPr>
        <w:t>условиях</w:t>
      </w:r>
      <w:r w:rsidRPr="0098417A">
        <w:rPr>
          <w:rFonts w:ascii="GHEA Grapalat" w:hAnsi="GHEA Grapalat"/>
          <w:spacing w:val="-6"/>
        </w:rPr>
        <w:t xml:space="preserve"> </w:t>
      </w:r>
      <w:r w:rsidRPr="0098417A">
        <w:rPr>
          <w:rFonts w:ascii="GHEA Grapalat" w:hAnsi="GHEA Grapalat" w:cs="GHEA Grapalat"/>
          <w:spacing w:val="-6"/>
        </w:rPr>
        <w:t>процедуры</w:t>
      </w:r>
      <w:r w:rsidRPr="0098417A">
        <w:rPr>
          <w:rFonts w:ascii="GHEA Grapalat" w:hAnsi="GHEA Grapalat"/>
          <w:spacing w:val="-6"/>
        </w:rPr>
        <w:t xml:space="preserve">, </w:t>
      </w:r>
      <w:r w:rsidRPr="0098417A">
        <w:rPr>
          <w:rFonts w:ascii="GHEA Grapalat" w:hAnsi="GHEA Grapalat" w:cs="GHEA Grapalat"/>
          <w:spacing w:val="-6"/>
        </w:rPr>
        <w:t>предмете</w:t>
      </w:r>
      <w:r w:rsidRPr="0098417A">
        <w:rPr>
          <w:rFonts w:ascii="GHEA Grapalat" w:hAnsi="GHEA Grapalat"/>
          <w:spacing w:val="-6"/>
        </w:rPr>
        <w:t xml:space="preserve"> </w:t>
      </w:r>
      <w:r w:rsidRPr="0098417A">
        <w:rPr>
          <w:rFonts w:ascii="GHEA Grapalat" w:hAnsi="GHEA Grapalat" w:cs="GHEA Grapalat"/>
          <w:spacing w:val="-6"/>
        </w:rPr>
        <w:t>закупки</w:t>
      </w:r>
      <w:r w:rsidRPr="0098417A">
        <w:rPr>
          <w:rFonts w:ascii="GHEA Grapalat" w:hAnsi="GHEA Grapalat"/>
          <w:spacing w:val="-6"/>
        </w:rPr>
        <w:t xml:space="preserve">, </w:t>
      </w:r>
      <w:r w:rsidRPr="0098417A">
        <w:rPr>
          <w:rFonts w:ascii="GHEA Grapalat" w:hAnsi="GHEA Grapalat" w:cs="GHEA Grapalat"/>
          <w:spacing w:val="-6"/>
        </w:rPr>
        <w:t>порядке</w:t>
      </w:r>
      <w:r w:rsidRPr="0098417A">
        <w:rPr>
          <w:rFonts w:ascii="GHEA Grapalat" w:hAnsi="GHEA Grapalat"/>
          <w:spacing w:val="-6"/>
        </w:rPr>
        <w:t xml:space="preserve">, </w:t>
      </w:r>
      <w:r w:rsidRPr="0098417A">
        <w:rPr>
          <w:rFonts w:ascii="GHEA Grapalat" w:hAnsi="GHEA Grapalat" w:cs="GHEA Grapalat"/>
          <w:spacing w:val="-6"/>
        </w:rPr>
        <w:t>принять</w:t>
      </w:r>
      <w:r w:rsidRPr="0098417A">
        <w:rPr>
          <w:rFonts w:ascii="GHEA Grapalat" w:hAnsi="GHEA Grapalat"/>
          <w:spacing w:val="-6"/>
        </w:rPr>
        <w:t xml:space="preserve"> </w:t>
      </w:r>
      <w:r w:rsidRPr="0098417A">
        <w:rPr>
          <w:rFonts w:ascii="GHEA Grapalat" w:hAnsi="GHEA Grapalat" w:cs="GHEA Grapalat"/>
          <w:spacing w:val="-6"/>
        </w:rPr>
        <w:t>решение</w:t>
      </w:r>
      <w:r w:rsidRPr="0098417A">
        <w:rPr>
          <w:rFonts w:ascii="GHEA Grapalat" w:hAnsi="GHEA Grapalat"/>
          <w:spacing w:val="-6"/>
        </w:rPr>
        <w:t xml:space="preserve"> </w:t>
      </w:r>
      <w:r w:rsidRPr="0098417A">
        <w:rPr>
          <w:rFonts w:ascii="GHEA Grapalat" w:hAnsi="GHEA Grapalat" w:cs="GHEA Grapalat"/>
          <w:spacing w:val="-6"/>
        </w:rPr>
        <w:t>в</w:t>
      </w:r>
      <w:r w:rsidRPr="0098417A">
        <w:rPr>
          <w:rFonts w:ascii="GHEA Grapalat" w:hAnsi="GHEA Grapalat"/>
          <w:spacing w:val="-6"/>
        </w:rPr>
        <w:t xml:space="preserve"> </w:t>
      </w:r>
      <w:r w:rsidRPr="0098417A">
        <w:rPr>
          <w:rFonts w:ascii="GHEA Grapalat" w:hAnsi="GHEA Grapalat" w:cs="GHEA Grapalat"/>
          <w:spacing w:val="-6"/>
        </w:rPr>
        <w:t>отношении</w:t>
      </w:r>
      <w:r w:rsidRPr="0098417A">
        <w:rPr>
          <w:rFonts w:ascii="GHEA Grapalat" w:hAnsi="GHEA Grapalat"/>
          <w:spacing w:val="-6"/>
        </w:rPr>
        <w:t xml:space="preserve"> </w:t>
      </w:r>
      <w:r w:rsidRPr="0098417A">
        <w:rPr>
          <w:rFonts w:ascii="GHEA Grapalat" w:hAnsi="GHEA Grapalat" w:cs="GHEA Grapalat"/>
          <w:spacing w:val="-6"/>
        </w:rPr>
        <w:t>выбранного</w:t>
      </w:r>
      <w:r w:rsidRPr="0098417A">
        <w:rPr>
          <w:rFonts w:ascii="GHEA Grapalat" w:hAnsi="GHEA Grapalat"/>
          <w:spacing w:val="-6"/>
        </w:rPr>
        <w:t xml:space="preserve"> </w:t>
      </w:r>
      <w:r w:rsidRPr="0098417A">
        <w:rPr>
          <w:rFonts w:ascii="GHEA Grapalat" w:hAnsi="GHEA Grapalat" w:cs="GHEA Grapalat"/>
          <w:spacing w:val="-6"/>
        </w:rPr>
        <w:t>участни</w:t>
      </w:r>
      <w:r w:rsidRPr="0098417A">
        <w:rPr>
          <w:rFonts w:ascii="GHEA Grapalat" w:hAnsi="GHEA Grapalat"/>
          <w:spacing w:val="-6"/>
        </w:rPr>
        <w:t>ка, заключить с ним договор, а также помощь в подготовке заявки.</w:t>
      </w:r>
    </w:p>
    <w:p w:rsidR="0098417A" w:rsidRPr="0098417A" w:rsidRDefault="0098417A" w:rsidP="0098417A">
      <w:pPr>
        <w:widowControl w:val="0"/>
        <w:spacing w:after="160"/>
        <w:jc w:val="center"/>
        <w:rPr>
          <w:rFonts w:ascii="GHEA Grapalat" w:hAnsi="GHEA Grapalat"/>
          <w:spacing w:val="-6"/>
        </w:rPr>
      </w:pPr>
      <w:r w:rsidRPr="0098417A">
        <w:rPr>
          <w:rFonts w:ascii="GHEA Grapalat" w:hAnsi="GHEA Grapalat"/>
          <w:spacing w:val="-6"/>
        </w:rPr>
        <w:t>Заявления могут подавать все лица, независимо от того, являются ли они иностранными физическими лицами, организациями или лицами без гражданства.</w:t>
      </w:r>
    </w:p>
    <w:p w:rsidR="0098417A" w:rsidRPr="0098417A" w:rsidRDefault="0098417A" w:rsidP="0098417A">
      <w:pPr>
        <w:widowControl w:val="0"/>
        <w:spacing w:after="160"/>
        <w:jc w:val="center"/>
        <w:rPr>
          <w:rFonts w:ascii="GHEA Grapalat" w:hAnsi="GHEA Grapalat"/>
          <w:spacing w:val="-6"/>
        </w:rPr>
      </w:pPr>
      <w:r w:rsidRPr="0098417A">
        <w:rPr>
          <w:rFonts w:ascii="GHEA Grapalat" w:hAnsi="GHEA Grapalat"/>
          <w:spacing w:val="-6"/>
        </w:rPr>
        <w:t>К отношениям, связанным с этой процедурой, применяется право Республики Армения. Споры, связанные с этой процедурой, подлежат рассмотрению в судах Республики Армения.</w:t>
      </w:r>
    </w:p>
    <w:p w:rsidR="00096865" w:rsidRPr="009044F1" w:rsidRDefault="0098417A" w:rsidP="0098417A">
      <w:pPr>
        <w:widowControl w:val="0"/>
        <w:spacing w:after="160"/>
        <w:jc w:val="center"/>
        <w:rPr>
          <w:rFonts w:ascii="GHEA Grapalat" w:hAnsi="GHEA Grapalat"/>
        </w:rPr>
      </w:pPr>
      <w:r w:rsidRPr="0098417A">
        <w:rPr>
          <w:rFonts w:ascii="GHEA Grapalat" w:hAnsi="GHEA Grapalat"/>
          <w:spacing w:val="-6"/>
        </w:rPr>
        <w:t>Электронный адрес секретаря аттестационной комиссии: baghdasaryan_1978@mail.ru.</w:t>
      </w:r>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8417A" w:rsidRPr="0098417A">
        <w:rPr>
          <w:rFonts w:ascii="GHEA Grapalat" w:hAnsi="GHEA Grapalat"/>
          <w:i w:val="0"/>
          <w:sz w:val="24"/>
          <w:szCs w:val="24"/>
        </w:rPr>
        <w:t>КЛАСС 2. ИНСТРУКЦИЯ ПОСЛЕ ПОДГОТОВКИ ПРЕЗЕНТАЦИЙ Предмет закупки для нужд «Котайкского образовательного учреждения № 4» Котайкского марза Республики Армения Закупка мебели (далее – товар), который сгруппирован в 13 порций</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8417A" w:rsidRPr="009044F1" w:rsidTr="00D91F77">
        <w:trPr>
          <w:jc w:val="center"/>
        </w:trPr>
        <w:tc>
          <w:tcPr>
            <w:tcW w:w="1530" w:type="dxa"/>
            <w:vAlign w:val="center"/>
          </w:tcPr>
          <w:p w:rsidR="0098417A" w:rsidRPr="002E0115" w:rsidRDefault="0098417A" w:rsidP="00AA73B1">
            <w:pPr>
              <w:pStyle w:val="BodyTextIndent2"/>
              <w:spacing w:line="240" w:lineRule="auto"/>
              <w:ind w:firstLine="0"/>
              <w:jc w:val="center"/>
              <w:rPr>
                <w:rFonts w:ascii="GHEA Grapalat" w:hAnsi="GHEA Grapalat"/>
                <w:b/>
                <w:bCs/>
                <w:iCs/>
                <w:color w:val="000000"/>
                <w:sz w:val="18"/>
                <w:szCs w:val="18"/>
                <w:lang w:val="hy-AM"/>
              </w:rPr>
            </w:pPr>
            <w:r w:rsidRPr="002E0115">
              <w:rPr>
                <w:rFonts w:ascii="GHEA Grapalat" w:hAnsi="GHEA Grapalat"/>
                <w:b/>
                <w:bCs/>
                <w:iCs/>
                <w:color w:val="000000"/>
                <w:sz w:val="18"/>
                <w:szCs w:val="18"/>
                <w:lang w:val="hy-AM"/>
              </w:rPr>
              <w:t>1</w:t>
            </w:r>
          </w:p>
        </w:tc>
        <w:tc>
          <w:tcPr>
            <w:tcW w:w="7704" w:type="dxa"/>
          </w:tcPr>
          <w:p w:rsidR="0098417A" w:rsidRPr="001A3AE6" w:rsidRDefault="0098417A" w:rsidP="001E4F42">
            <w:r w:rsidRPr="001A3AE6">
              <w:t>Кухонная мебель</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af-ZA"/>
              </w:rPr>
            </w:pPr>
            <w:r w:rsidRPr="002E0115">
              <w:rPr>
                <w:rFonts w:ascii="GHEA Grapalat" w:hAnsi="GHEA Grapalat"/>
                <w:b/>
                <w:bCs/>
                <w:iCs/>
                <w:color w:val="000000"/>
                <w:sz w:val="18"/>
                <w:szCs w:val="18"/>
                <w:lang w:val="af-ZA"/>
              </w:rPr>
              <w:t>2</w:t>
            </w:r>
          </w:p>
        </w:tc>
        <w:tc>
          <w:tcPr>
            <w:tcW w:w="7704" w:type="dxa"/>
          </w:tcPr>
          <w:p w:rsidR="0098417A" w:rsidRPr="001A3AE6" w:rsidRDefault="0098417A" w:rsidP="001E4F42">
            <w:r w:rsidRPr="001A3AE6">
              <w:t>Большая кухонная мебель</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af-ZA"/>
              </w:rPr>
            </w:pPr>
            <w:r w:rsidRPr="002E0115">
              <w:rPr>
                <w:rFonts w:ascii="GHEA Grapalat" w:hAnsi="GHEA Grapalat"/>
                <w:b/>
                <w:bCs/>
                <w:iCs/>
                <w:color w:val="000000"/>
                <w:sz w:val="18"/>
                <w:szCs w:val="18"/>
                <w:lang w:val="af-ZA"/>
              </w:rPr>
              <w:t>3</w:t>
            </w:r>
          </w:p>
        </w:tc>
        <w:tc>
          <w:tcPr>
            <w:tcW w:w="7704" w:type="dxa"/>
          </w:tcPr>
          <w:p w:rsidR="0098417A" w:rsidRPr="001A3AE6" w:rsidRDefault="0098417A" w:rsidP="001E4F42">
            <w:r w:rsidRPr="001A3AE6">
              <w:t>Общая кухонная раковина</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af-ZA"/>
              </w:rPr>
            </w:pPr>
            <w:r w:rsidRPr="002E0115">
              <w:rPr>
                <w:rFonts w:ascii="GHEA Grapalat" w:hAnsi="GHEA Grapalat"/>
                <w:b/>
                <w:bCs/>
                <w:iCs/>
                <w:color w:val="000000"/>
                <w:sz w:val="18"/>
                <w:szCs w:val="18"/>
                <w:lang w:val="af-ZA"/>
              </w:rPr>
              <w:t>4</w:t>
            </w:r>
          </w:p>
        </w:tc>
        <w:tc>
          <w:tcPr>
            <w:tcW w:w="7704" w:type="dxa"/>
          </w:tcPr>
          <w:p w:rsidR="0098417A" w:rsidRPr="001A3AE6" w:rsidRDefault="0098417A" w:rsidP="001E4F42">
            <w:r w:rsidRPr="001A3AE6">
              <w:t>Большой шкаф в комнате директора для одежды և папки</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hy-AM"/>
              </w:rPr>
            </w:pPr>
            <w:r w:rsidRPr="002E0115">
              <w:rPr>
                <w:rFonts w:ascii="GHEA Grapalat" w:hAnsi="GHEA Grapalat"/>
                <w:b/>
                <w:bCs/>
                <w:iCs/>
                <w:color w:val="000000"/>
                <w:sz w:val="18"/>
                <w:szCs w:val="18"/>
                <w:lang w:val="hy-AM"/>
              </w:rPr>
              <w:t>5</w:t>
            </w:r>
          </w:p>
        </w:tc>
        <w:tc>
          <w:tcPr>
            <w:tcW w:w="7704" w:type="dxa"/>
          </w:tcPr>
          <w:p w:rsidR="0098417A" w:rsidRPr="001A3AE6" w:rsidRDefault="0098417A" w:rsidP="001E4F42">
            <w:r w:rsidRPr="001A3AE6">
              <w:t>Большой стол директора, примыкающий к стойке регистрации (для консультаций)</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af-ZA"/>
              </w:rPr>
            </w:pPr>
            <w:r w:rsidRPr="002E0115">
              <w:rPr>
                <w:rFonts w:ascii="GHEA Grapalat" w:hAnsi="GHEA Grapalat"/>
                <w:b/>
                <w:bCs/>
                <w:iCs/>
                <w:color w:val="000000"/>
                <w:sz w:val="18"/>
                <w:szCs w:val="18"/>
                <w:lang w:val="af-ZA"/>
              </w:rPr>
              <w:t>6</w:t>
            </w:r>
          </w:p>
        </w:tc>
        <w:tc>
          <w:tcPr>
            <w:tcW w:w="7704" w:type="dxa"/>
          </w:tcPr>
          <w:p w:rsidR="0098417A" w:rsidRPr="001A3AE6" w:rsidRDefault="0098417A" w:rsidP="001E4F42">
            <w:r w:rsidRPr="001A3AE6">
              <w:t>Стол для бухгалтера և клерк</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af-ZA"/>
              </w:rPr>
            </w:pPr>
            <w:r w:rsidRPr="002E0115">
              <w:rPr>
                <w:rFonts w:ascii="GHEA Grapalat" w:hAnsi="GHEA Grapalat"/>
                <w:b/>
                <w:bCs/>
                <w:iCs/>
                <w:color w:val="000000"/>
                <w:sz w:val="18"/>
                <w:szCs w:val="18"/>
                <w:lang w:val="af-ZA"/>
              </w:rPr>
              <w:t>7</w:t>
            </w:r>
          </w:p>
        </w:tc>
        <w:tc>
          <w:tcPr>
            <w:tcW w:w="7704" w:type="dxa"/>
          </w:tcPr>
          <w:p w:rsidR="0098417A" w:rsidRPr="001A3AE6" w:rsidRDefault="0098417A" w:rsidP="001E4F42">
            <w:r w:rsidRPr="001A3AE6">
              <w:t>Большой шкаф для одежды և папки</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hy-AM"/>
              </w:rPr>
            </w:pPr>
            <w:r w:rsidRPr="002E0115">
              <w:rPr>
                <w:rFonts w:ascii="GHEA Grapalat" w:hAnsi="GHEA Grapalat"/>
                <w:b/>
                <w:bCs/>
                <w:iCs/>
                <w:color w:val="000000"/>
                <w:sz w:val="18"/>
                <w:szCs w:val="18"/>
                <w:lang w:val="hy-AM"/>
              </w:rPr>
              <w:t>8</w:t>
            </w:r>
          </w:p>
        </w:tc>
        <w:tc>
          <w:tcPr>
            <w:tcW w:w="7704" w:type="dxa"/>
          </w:tcPr>
          <w:p w:rsidR="0098417A" w:rsidRPr="001A3AE6" w:rsidRDefault="0098417A" w:rsidP="001E4F42">
            <w:r w:rsidRPr="001A3AE6">
              <w:t>Шкаф для одежды (медпункт)</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hy-AM"/>
              </w:rPr>
            </w:pPr>
            <w:r w:rsidRPr="002E0115">
              <w:rPr>
                <w:rFonts w:ascii="GHEA Grapalat" w:hAnsi="GHEA Grapalat"/>
                <w:b/>
                <w:bCs/>
                <w:iCs/>
                <w:color w:val="000000"/>
                <w:sz w:val="18"/>
                <w:szCs w:val="18"/>
                <w:lang w:val="hy-AM"/>
              </w:rPr>
              <w:t>9</w:t>
            </w:r>
          </w:p>
        </w:tc>
        <w:tc>
          <w:tcPr>
            <w:tcW w:w="7704" w:type="dxa"/>
          </w:tcPr>
          <w:p w:rsidR="0098417A" w:rsidRPr="001A3AE6" w:rsidRDefault="0098417A" w:rsidP="001E4F42">
            <w:r w:rsidRPr="001A3AE6">
              <w:t>Стеклянный шкаф с дверцами (медпункт)</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hy-AM"/>
              </w:rPr>
            </w:pPr>
            <w:r w:rsidRPr="002E0115">
              <w:rPr>
                <w:rFonts w:ascii="GHEA Grapalat" w:hAnsi="GHEA Grapalat"/>
                <w:b/>
                <w:bCs/>
                <w:iCs/>
                <w:color w:val="000000"/>
                <w:sz w:val="18"/>
                <w:szCs w:val="18"/>
                <w:lang w:val="hy-AM"/>
              </w:rPr>
              <w:t>10</w:t>
            </w:r>
          </w:p>
        </w:tc>
        <w:tc>
          <w:tcPr>
            <w:tcW w:w="7704" w:type="dxa"/>
          </w:tcPr>
          <w:p w:rsidR="0098417A" w:rsidRPr="001A3AE6" w:rsidRDefault="0098417A" w:rsidP="001E4F42">
            <w:r w:rsidRPr="001A3AE6">
              <w:t>Стол (медицинский центр)</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hy-AM"/>
              </w:rPr>
            </w:pPr>
            <w:r w:rsidRPr="002E0115">
              <w:rPr>
                <w:rFonts w:ascii="GHEA Grapalat" w:hAnsi="GHEA Grapalat"/>
                <w:b/>
                <w:bCs/>
                <w:iCs/>
                <w:color w:val="000000"/>
                <w:sz w:val="18"/>
                <w:szCs w:val="18"/>
                <w:lang w:val="hy-AM"/>
              </w:rPr>
              <w:t>11</w:t>
            </w:r>
          </w:p>
        </w:tc>
        <w:tc>
          <w:tcPr>
            <w:tcW w:w="7704" w:type="dxa"/>
          </w:tcPr>
          <w:p w:rsidR="0098417A" w:rsidRPr="001A3AE6" w:rsidRDefault="0098417A" w:rsidP="001E4F42">
            <w:r w:rsidRPr="001A3AE6">
              <w:t>Кабинет для персонала</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hy-AM"/>
              </w:rPr>
            </w:pPr>
            <w:r w:rsidRPr="002E0115">
              <w:rPr>
                <w:rFonts w:ascii="GHEA Grapalat" w:hAnsi="GHEA Grapalat"/>
                <w:b/>
                <w:bCs/>
                <w:iCs/>
                <w:color w:val="000000"/>
                <w:sz w:val="18"/>
                <w:szCs w:val="18"/>
                <w:lang w:val="hy-AM"/>
              </w:rPr>
              <w:t>12</w:t>
            </w:r>
          </w:p>
        </w:tc>
        <w:tc>
          <w:tcPr>
            <w:tcW w:w="7704" w:type="dxa"/>
          </w:tcPr>
          <w:p w:rsidR="0098417A" w:rsidRPr="001A3AE6" w:rsidRDefault="0098417A" w:rsidP="001E4F42">
            <w:r w:rsidRPr="001A3AE6">
              <w:t>Стол (методист)</w:t>
            </w:r>
          </w:p>
        </w:tc>
      </w:tr>
      <w:tr w:rsidR="0098417A" w:rsidRPr="009044F1" w:rsidTr="007A35CE">
        <w:trPr>
          <w:jc w:val="center"/>
        </w:trPr>
        <w:tc>
          <w:tcPr>
            <w:tcW w:w="1530" w:type="dxa"/>
          </w:tcPr>
          <w:p w:rsidR="0098417A" w:rsidRPr="002E0115" w:rsidRDefault="0098417A" w:rsidP="00AA73B1">
            <w:pPr>
              <w:jc w:val="center"/>
              <w:rPr>
                <w:rFonts w:ascii="GHEA Grapalat" w:hAnsi="GHEA Grapalat"/>
                <w:b/>
                <w:bCs/>
                <w:iCs/>
                <w:color w:val="000000"/>
                <w:sz w:val="18"/>
                <w:szCs w:val="18"/>
                <w:lang w:val="hy-AM"/>
              </w:rPr>
            </w:pPr>
            <w:r w:rsidRPr="002E0115">
              <w:rPr>
                <w:rFonts w:ascii="GHEA Grapalat" w:hAnsi="GHEA Grapalat"/>
                <w:b/>
                <w:bCs/>
                <w:iCs/>
                <w:color w:val="000000"/>
                <w:sz w:val="18"/>
                <w:szCs w:val="18"/>
                <w:lang w:val="hy-AM"/>
              </w:rPr>
              <w:t>13</w:t>
            </w:r>
          </w:p>
        </w:tc>
        <w:tc>
          <w:tcPr>
            <w:tcW w:w="7704" w:type="dxa"/>
          </w:tcPr>
          <w:p w:rsidR="0098417A" w:rsidRPr="001A3AE6" w:rsidRDefault="0098417A" w:rsidP="001E4F42"/>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трафикинг людей, создание преступного сообщества или участие </w:t>
      </w:r>
      <w:r w:rsidRPr="009044F1">
        <w:rPr>
          <w:rFonts w:ascii="GHEA Grapalat" w:hAnsi="GHEA Grapalat"/>
        </w:rPr>
        <w:lastRenderedPageBreak/>
        <w:t>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w:t>
      </w:r>
      <w:r w:rsidR="002C1D72" w:rsidRPr="003F2899">
        <w:rPr>
          <w:rFonts w:ascii="GHEA Grapalat" w:hAnsi="GHEA Grapalat"/>
        </w:rPr>
        <w:lastRenderedPageBreak/>
        <w:t>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 xml:space="preserve">В день предоставления разъяснения объявление о запросе и </w:t>
      </w:r>
      <w:r w:rsidRPr="009044F1">
        <w:rPr>
          <w:rFonts w:ascii="GHEA Grapalat" w:hAnsi="GHEA Grapalat"/>
        </w:rPr>
        <w:lastRenderedPageBreak/>
        <w:t>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Заявка подается до истечения срока, установленного для этого настоящим </w:t>
      </w:r>
      <w:r w:rsidRPr="009044F1">
        <w:rPr>
          <w:rFonts w:ascii="GHEA Grapalat" w:hAnsi="GHEA Grapalat"/>
          <w:sz w:val="24"/>
          <w:szCs w:val="24"/>
        </w:rPr>
        <w:lastRenderedPageBreak/>
        <w:t>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6C13BF" w:rsidRPr="006C13BF">
        <w:rPr>
          <w:rFonts w:ascii="GHEA Grapalat" w:hAnsi="GHEA Grapalat"/>
          <w:sz w:val="24"/>
          <w:szCs w:val="24"/>
        </w:rPr>
        <w:t>На 7-й день в 12.00 гр. Раздан, площадь Конституции 1, административное здание.</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w:t>
      </w:r>
      <w:r w:rsidR="00B82520" w:rsidRPr="008E138A">
        <w:rPr>
          <w:rFonts w:ascii="GHEA Grapalat" w:hAnsi="GHEA Grapalat"/>
          <w:sz w:val="24"/>
          <w:szCs w:val="24"/>
        </w:rPr>
        <w:lastRenderedPageBreak/>
        <w:t>знаки, фирменное наименование и марку</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4"/>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w:t>
      </w:r>
      <w:r w:rsidRPr="009044F1">
        <w:rPr>
          <w:rFonts w:ascii="GHEA Grapalat" w:hAnsi="GHEA Grapalat"/>
          <w:sz w:val="24"/>
          <w:szCs w:val="24"/>
        </w:rPr>
        <w:lastRenderedPageBreak/>
        <w:t>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DC5C67" w:rsidRPr="000D13A5" w:rsidRDefault="000A7528"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Pr="000D13A5">
        <w:rPr>
          <w:rFonts w:ascii="GHEA Grapalat" w:hAnsi="GHEA Grapalat"/>
        </w:rPr>
        <w:t>В</w:t>
      </w:r>
      <w:r w:rsidR="003A6791" w:rsidRPr="000D13A5">
        <w:rPr>
          <w:rFonts w:ascii="Courier New" w:hAnsi="Courier New" w:cs="Courier New"/>
          <w:lang w:val="en-US"/>
        </w:rPr>
        <w:t> </w:t>
      </w:r>
      <w:r w:rsidRPr="000D13A5">
        <w:rPr>
          <w:rFonts w:ascii="GHEA Grapalat" w:hAnsi="GHEA Grapalat"/>
        </w:rPr>
        <w:t xml:space="preserve">случае представления </w:t>
      </w:r>
      <w:r w:rsidR="00293C7D" w:rsidRPr="000D13A5">
        <w:rPr>
          <w:rFonts w:ascii="GHEA Grapalat" w:hAnsi="GHEA Grapalat"/>
        </w:rPr>
        <w:t xml:space="preserve">одного </w:t>
      </w:r>
      <w:r w:rsidRPr="000D13A5">
        <w:rPr>
          <w:rFonts w:ascii="GHEA Grapalat" w:hAnsi="GHEA Grapalat"/>
        </w:rPr>
        <w:t>обеспечения заявки, его сумма исчисляется в отношении общей суммы ценовых предложений по</w:t>
      </w:r>
      <w:r w:rsidR="003A6791" w:rsidRPr="000D13A5">
        <w:rPr>
          <w:rFonts w:ascii="Courier New" w:hAnsi="Courier New" w:cs="Courier New"/>
          <w:lang w:val="en-US"/>
        </w:rPr>
        <w:t> </w:t>
      </w:r>
      <w:r w:rsidRPr="000D13A5">
        <w:rPr>
          <w:rFonts w:ascii="GHEA Grapalat" w:hAnsi="GHEA Grapalat"/>
        </w:rPr>
        <w:t xml:space="preserve">представленным лотам. </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FootnoteReference"/>
        </w:rPr>
        <w:footnoteReference w:customMarkFollows="1" w:id="5"/>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 xml:space="preserve">части 1 настоящего </w:t>
      </w:r>
      <w:r w:rsidR="00681F45">
        <w:rPr>
          <w:rFonts w:ascii="GHEA Grapalat" w:hAnsi="GHEA Grapalat"/>
        </w:rPr>
        <w:lastRenderedPageBreak/>
        <w:t>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747D48" w:rsidRPr="00747D48">
        <w:rPr>
          <w:rFonts w:ascii="GHEA Grapalat" w:hAnsi="GHEA Grapalat"/>
          <w:sz w:val="24"/>
          <w:szCs w:val="24"/>
        </w:rPr>
        <w:t>На 7-й день в 12.00 гр. Раздан, площадь Конституции 1, административное здание.</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lastRenderedPageBreak/>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47D48" w:rsidRPr="00747D48">
        <w:rPr>
          <w:rFonts w:ascii="GHEA Grapalat" w:hAnsi="GHEA Grapalat"/>
          <w:i w:val="0"/>
          <w:sz w:val="24"/>
          <w:szCs w:val="24"/>
        </w:rPr>
        <w:t>По курсу, установленному Центральным банком Армении /www.cba.am/ на официальном сайте на օրվա час открытия торгов.</w:t>
      </w: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w:t>
      </w:r>
      <w:r w:rsidRPr="009044F1">
        <w:rPr>
          <w:rFonts w:ascii="GHEA Grapalat" w:hAnsi="GHEA Grapalat"/>
          <w:sz w:val="24"/>
          <w:szCs w:val="24"/>
        </w:rPr>
        <w:lastRenderedPageBreak/>
        <w:t>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6"/>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w:t>
      </w:r>
      <w:r w:rsidRPr="009044F1">
        <w:rPr>
          <w:rFonts w:ascii="GHEA Grapalat" w:hAnsi="GHEA Grapalat"/>
          <w:sz w:val="24"/>
          <w:szCs w:val="24"/>
        </w:rPr>
        <w:lastRenderedPageBreak/>
        <w:t>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w:t>
      </w:r>
      <w:r w:rsidRPr="009044F1">
        <w:rPr>
          <w:rFonts w:ascii="GHEA Grapalat" w:hAnsi="GHEA Grapalat"/>
          <w:i w:val="0"/>
          <w:sz w:val="24"/>
          <w:szCs w:val="24"/>
        </w:rPr>
        <w:lastRenderedPageBreak/>
        <w:t>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2406D8" w:rsidRPr="009044F1" w:rsidRDefault="00723310" w:rsidP="00723310">
      <w:pPr>
        <w:widowControl w:val="0"/>
        <w:tabs>
          <w:tab w:val="left" w:pos="1276"/>
        </w:tabs>
        <w:spacing w:after="160"/>
        <w:jc w:val="both"/>
        <w:rPr>
          <w:rFonts w:ascii="GHEA Grapalat" w:hAnsi="GHEA Grapalat" w:cs="Sylfaen"/>
        </w:rPr>
      </w:pPr>
      <w:r>
        <w:rPr>
          <w:rFonts w:ascii="GHEA Grapalat" w:hAnsi="GHEA Grapalat" w:cs="Sylfaen"/>
          <w:lang w:val="hy-AM"/>
        </w:rPr>
        <w:t xml:space="preserve">  </w:t>
      </w:r>
      <w:r w:rsidR="002406D8">
        <w:rPr>
          <w:rFonts w:ascii="GHEA Grapalat" w:hAnsi="GHEA Grapalat" w:cs="Sylfaen"/>
        </w:rPr>
        <w:t>О</w:t>
      </w:r>
      <w:r w:rsidR="002406D8" w:rsidRPr="002406D8">
        <w:rPr>
          <w:rFonts w:ascii="GHEA Grapalat" w:hAnsi="GHEA Grapalat" w:cs="Sylfaen"/>
        </w:rPr>
        <w:t xml:space="preserve">беспечение </w:t>
      </w:r>
      <w:r w:rsidR="002406D8">
        <w:rPr>
          <w:rFonts w:ascii="GHEA Grapalat" w:hAnsi="GHEA Grapalat" w:cs="Sylfaen"/>
        </w:rPr>
        <w:t>к</w:t>
      </w:r>
      <w:r w:rsidR="002406D8" w:rsidRPr="002406D8">
        <w:rPr>
          <w:rFonts w:ascii="GHEA Grapalat" w:hAnsi="GHEA Grapalat" w:cs="Sylfaen"/>
        </w:rPr>
        <w:t>валификаци</w:t>
      </w:r>
      <w:r w:rsidR="002406D8">
        <w:rPr>
          <w:rFonts w:ascii="GHEA Grapalat" w:hAnsi="GHEA Grapalat" w:cs="Sylfaen"/>
        </w:rPr>
        <w:t>и</w:t>
      </w:r>
      <w:r w:rsidR="002406D8" w:rsidRPr="002406D8">
        <w:rPr>
          <w:rFonts w:ascii="GHEA Grapalat" w:hAnsi="GHEA Grapalat" w:cs="Sylfaen"/>
        </w:rPr>
        <w:t xml:space="preserve"> не</w:t>
      </w:r>
      <w:r w:rsidR="002406D8">
        <w:rPr>
          <w:rFonts w:ascii="GHEA Grapalat" w:hAnsi="GHEA Grapalat" w:cs="Sylfaen"/>
        </w:rPr>
        <w:t xml:space="preserve"> подлежит</w:t>
      </w:r>
      <w:r w:rsidR="002406D8" w:rsidRPr="002406D8">
        <w:rPr>
          <w:rFonts w:ascii="GHEA Grapalat" w:hAnsi="GHEA Grapalat" w:cs="Sylfaen"/>
        </w:rPr>
        <w:t xml:space="preserve"> возвра</w:t>
      </w:r>
      <w:r w:rsidR="002406D8">
        <w:rPr>
          <w:rFonts w:ascii="GHEA Grapalat" w:hAnsi="GHEA Grapalat" w:cs="Sylfaen"/>
        </w:rPr>
        <w:t>ту</w:t>
      </w:r>
      <w:r w:rsidR="002406D8"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sidR="002406D8">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7"/>
        <w:t>13</w:t>
      </w:r>
      <w:r w:rsidR="00375E5E">
        <w:rPr>
          <w:rFonts w:ascii="GHEA Grapalat" w:hAnsi="GHEA Grapalat"/>
        </w:rPr>
        <w:t>.</w:t>
      </w:r>
    </w:p>
    <w:p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w:t>
      </w:r>
      <w:r w:rsidR="00BE0C42" w:rsidRPr="0025254A">
        <w:rPr>
          <w:rFonts w:ascii="GHEA Grapalat" w:hAnsi="GHEA Grapalat"/>
        </w:rPr>
        <w:lastRenderedPageBreak/>
        <w:t xml:space="preserve">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096865" w:rsidRPr="008E7BD6" w:rsidRDefault="00030D40" w:rsidP="008E7BD6">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5066AC">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9044F1">
        <w:rPr>
          <w:rFonts w:ascii="GHEA Grapalat" w:hAnsi="GHEA Grapalat"/>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8"/>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 xml:space="preserve">связанные с закупками </w:t>
      </w:r>
      <w:r w:rsidR="007E4355">
        <w:rPr>
          <w:rFonts w:ascii="GHEA Grapalat" w:hAnsi="GHEA Grapalat"/>
        </w:rPr>
        <w:lastRenderedPageBreak/>
        <w:t>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w:t>
      </w:r>
      <w:r w:rsidRPr="009044F1">
        <w:rPr>
          <w:rFonts w:ascii="GHEA Grapalat" w:hAnsi="GHEA Grapalat"/>
        </w:rPr>
        <w:lastRenderedPageBreak/>
        <w:t>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w:t>
      </w:r>
      <w:r>
        <w:rPr>
          <w:rFonts w:ascii="GHEA Grapalat" w:hAnsi="GHEA Grapalat"/>
        </w:rPr>
        <w:lastRenderedPageBreak/>
        <w:t>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9"/>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0"/>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8230C">
        <w:rPr>
          <w:rFonts w:ascii="GHEA Grapalat" w:hAnsi="GHEA Grapalat"/>
          <w:lang w:val="hy-AM"/>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717A24" w:rsidRDefault="00717A24" w:rsidP="00B46D58">
      <w:pPr>
        <w:pStyle w:val="norm"/>
        <w:widowControl w:val="0"/>
        <w:spacing w:after="160" w:line="240" w:lineRule="auto"/>
        <w:ind w:firstLine="284"/>
        <w:jc w:val="right"/>
        <w:rPr>
          <w:rFonts w:ascii="GHEA Grapalat" w:hAnsi="GHEA Grapalat"/>
          <w:b/>
          <w:sz w:val="24"/>
          <w:szCs w:val="24"/>
          <w:lang w:val="hy-AM"/>
        </w:rPr>
      </w:pPr>
    </w:p>
    <w:p w:rsidR="00717A24" w:rsidRDefault="00717A24" w:rsidP="00B46D58">
      <w:pPr>
        <w:pStyle w:val="norm"/>
        <w:widowControl w:val="0"/>
        <w:spacing w:after="160" w:line="240" w:lineRule="auto"/>
        <w:ind w:firstLine="284"/>
        <w:jc w:val="right"/>
        <w:rPr>
          <w:rFonts w:ascii="GHEA Grapalat" w:hAnsi="GHEA Grapalat"/>
          <w:b/>
          <w:sz w:val="24"/>
          <w:szCs w:val="24"/>
          <w:lang w:val="hy-AM"/>
        </w:rPr>
      </w:pPr>
    </w:p>
    <w:p w:rsidR="00717A24" w:rsidRDefault="00717A24" w:rsidP="00B46D58">
      <w:pPr>
        <w:pStyle w:val="norm"/>
        <w:widowControl w:val="0"/>
        <w:spacing w:after="160" w:line="240" w:lineRule="auto"/>
        <w:ind w:firstLine="284"/>
        <w:jc w:val="right"/>
        <w:rPr>
          <w:rFonts w:ascii="GHEA Grapalat" w:hAnsi="GHEA Grapalat"/>
          <w:b/>
          <w:sz w:val="24"/>
          <w:szCs w:val="24"/>
          <w:lang w:val="hy-AM"/>
        </w:rPr>
      </w:pPr>
    </w:p>
    <w:p w:rsidR="00717A24" w:rsidRDefault="00717A24" w:rsidP="00B46D58">
      <w:pPr>
        <w:pStyle w:val="norm"/>
        <w:widowControl w:val="0"/>
        <w:spacing w:after="160" w:line="240" w:lineRule="auto"/>
        <w:ind w:firstLine="284"/>
        <w:jc w:val="right"/>
        <w:rPr>
          <w:rFonts w:ascii="GHEA Grapalat" w:hAnsi="GHEA Grapalat"/>
          <w:b/>
          <w:sz w:val="24"/>
          <w:szCs w:val="24"/>
          <w:lang w:val="hy-AM"/>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717A24">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17A24" w:rsidRPr="00717A24">
        <w:rPr>
          <w:rFonts w:ascii="GHEA Grapalat" w:hAnsi="GHEA Grapalat"/>
          <w:sz w:val="24"/>
          <w:szCs w:val="24"/>
        </w:rPr>
        <w:t>"КМХК-Н4 НУХ-ГХАПДЗБ-22/13"</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717A24">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717A24" w:rsidRPr="00717A24">
        <w:rPr>
          <w:rFonts w:ascii="GHEA Grapalat" w:hAnsi="GHEA Grapalat"/>
        </w:rPr>
        <w:t>"КМХК-Н4 НУХ-ГХАПДЗБ-22/13"</w:t>
      </w: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717A24">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r w:rsidR="00717A24" w:rsidRPr="00717A24">
        <w:rPr>
          <w:rFonts w:ascii="GHEA Grapalat" w:hAnsi="GHEA Grapalat"/>
        </w:rPr>
        <w:t>"КМХК-Н4 НУХ-ГХАПДЗБ-22/13"</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Pr="00717A24" w:rsidRDefault="006B3E56" w:rsidP="00717A24">
      <w:pPr>
        <w:pStyle w:val="ListParagraph"/>
        <w:widowControl w:val="0"/>
        <w:numPr>
          <w:ilvl w:val="0"/>
          <w:numId w:val="22"/>
        </w:numPr>
        <w:tabs>
          <w:tab w:val="left" w:pos="567"/>
        </w:tabs>
        <w:spacing w:after="160"/>
        <w:jc w:val="both"/>
        <w:rPr>
          <w:rFonts w:ascii="GHEA Grapalat" w:hAnsi="GHEA Grapalat"/>
        </w:rPr>
      </w:pPr>
      <w:r w:rsidRPr="00717A24">
        <w:rPr>
          <w:rFonts w:ascii="GHEA Grapalat" w:hAnsi="GHEA Grapalat"/>
        </w:rPr>
        <w:lastRenderedPageBreak/>
        <w:t xml:space="preserve">в рамках участия в </w:t>
      </w:r>
      <w:r w:rsidR="00305944" w:rsidRPr="00717A24">
        <w:rPr>
          <w:rFonts w:ascii="GHEA Grapalat" w:hAnsi="GHEA Grapalat"/>
        </w:rPr>
        <w:t xml:space="preserve">открытом конкурсе </w:t>
      </w:r>
      <w:r w:rsidRPr="00717A24">
        <w:rPr>
          <w:rFonts w:ascii="GHEA Grapalat" w:hAnsi="GHEA Grapalat"/>
        </w:rPr>
        <w:t xml:space="preserve">под кодом </w:t>
      </w:r>
      <w:r w:rsidR="00717A24" w:rsidRPr="00717A24">
        <w:rPr>
          <w:rFonts w:ascii="GHEA Grapalat" w:hAnsi="GHEA Grapalat"/>
        </w:rPr>
        <w:t>"КМХК-Н4 НУХ-ГХАПДЗБ-22/13"</w:t>
      </w:r>
      <w:r w:rsidRPr="00717A24">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1"/>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17A24" w:rsidRPr="00717A24">
        <w:rPr>
          <w:rFonts w:ascii="GHEA Grapalat" w:hAnsi="GHEA Grapalat"/>
          <w:b/>
          <w:sz w:val="24"/>
          <w:szCs w:val="24"/>
        </w:rPr>
        <w:t>"КМХК-Н4 НУХ-ГХАПДЗБ-22/13"</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717A24" w:rsidRPr="00717A24">
        <w:rPr>
          <w:rFonts w:ascii="GHEA Grapalat" w:hAnsi="GHEA Grapalat"/>
        </w:rPr>
        <w:t>"КМХК-Н4 НУХ-ГХАПДЗБ-22/13"</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F016A2" w:rsidRDefault="00AB6E69" w:rsidP="00717A24">
      <w:pPr>
        <w:pStyle w:val="Heading3"/>
        <w:keepNext w:val="0"/>
        <w:widowControl w:val="0"/>
        <w:spacing w:after="160" w:line="240" w:lineRule="auto"/>
        <w:ind w:firstLine="567"/>
        <w:jc w:val="right"/>
        <w:rPr>
          <w:rFonts w:ascii="GHEA Grapalat" w:hAnsi="GHEA Grapalat"/>
          <w:b/>
        </w:rPr>
      </w:pPr>
      <w:r w:rsidRPr="009044F1">
        <w:rPr>
          <w:rFonts w:ascii="GHEA Grapalat" w:hAnsi="GHEA Grapalat"/>
          <w:b/>
          <w:sz w:val="24"/>
          <w:szCs w:val="24"/>
        </w:rPr>
        <w:t xml:space="preserve">под кодом </w:t>
      </w:r>
      <w:r w:rsidR="00717A24" w:rsidRPr="00717A24">
        <w:rPr>
          <w:rFonts w:ascii="GHEA Grapalat" w:hAnsi="GHEA Grapalat"/>
          <w:b/>
          <w:sz w:val="24"/>
          <w:szCs w:val="24"/>
        </w:rPr>
        <w:t>"КМХК-Н4 НУХ-ГХАПДЗБ-22/13"</w:t>
      </w: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C723B5">
            <w:pPr>
              <w:spacing w:before="240" w:after="240"/>
              <w:ind w:left="993" w:hanging="851"/>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C723B5">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rPr>
          <w:trHeight w:val="1487"/>
        </w:trPr>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rPr>
          <w:trHeight w:val="1361"/>
        </w:trPr>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3A045A" w:rsidP="00C723B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A045A" w:rsidP="00C723B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3A045A" w:rsidP="00C723B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A045A" w:rsidP="00C723B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C723B5">
        <w:tc>
          <w:tcPr>
            <w:tcW w:w="2837" w:type="dxa"/>
            <w:shd w:val="clear" w:color="auto" w:fill="D9E2F3"/>
            <w:vAlign w:val="center"/>
          </w:tcPr>
          <w:p w:rsidR="00F016A2" w:rsidRPr="00B047A2"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3A045A" w:rsidP="00C723B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A045A" w:rsidP="00C723B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6"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C723B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C723B5">
        <w:tc>
          <w:tcPr>
            <w:tcW w:w="297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97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97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97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97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C723B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C723B5">
        <w:tc>
          <w:tcPr>
            <w:tcW w:w="2943"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943"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943"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943"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C723B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C723B5">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C723B5">
        <w:trPr>
          <w:trHeight w:val="924"/>
        </w:trPr>
        <w:tc>
          <w:tcPr>
            <w:tcW w:w="9016" w:type="dxa"/>
            <w:gridSpan w:val="2"/>
            <w:vAlign w:val="center"/>
          </w:tcPr>
          <w:p w:rsidR="00F016A2" w:rsidRPr="00FD1EE4" w:rsidRDefault="003A045A" w:rsidP="00C723B5">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C723B5">
        <w:trPr>
          <w:trHeight w:val="684"/>
        </w:trPr>
        <w:tc>
          <w:tcPr>
            <w:tcW w:w="4508"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rPr>
          <w:trHeight w:val="1282"/>
        </w:trPr>
        <w:tc>
          <w:tcPr>
            <w:tcW w:w="4508"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3A045A"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3A045A"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C723B5">
        <w:tc>
          <w:tcPr>
            <w:tcW w:w="9016" w:type="dxa"/>
            <w:gridSpan w:val="2"/>
            <w:vAlign w:val="center"/>
          </w:tcPr>
          <w:p w:rsidR="00F016A2" w:rsidRPr="00FD1EE4" w:rsidRDefault="003A045A" w:rsidP="00C723B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C723B5">
        <w:tc>
          <w:tcPr>
            <w:tcW w:w="9016" w:type="dxa"/>
            <w:gridSpan w:val="2"/>
            <w:vAlign w:val="center"/>
          </w:tcPr>
          <w:p w:rsidR="00F016A2" w:rsidRPr="00FD1EE4" w:rsidRDefault="003A045A" w:rsidP="00C723B5">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C723B5">
        <w:trPr>
          <w:trHeight w:val="924"/>
        </w:trPr>
        <w:tc>
          <w:tcPr>
            <w:tcW w:w="9016" w:type="dxa"/>
            <w:gridSpan w:val="2"/>
            <w:vAlign w:val="center"/>
          </w:tcPr>
          <w:p w:rsidR="00F016A2" w:rsidRPr="00FD1EE4" w:rsidRDefault="003A045A" w:rsidP="00C723B5">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C723B5">
        <w:trPr>
          <w:trHeight w:val="684"/>
        </w:trPr>
        <w:tc>
          <w:tcPr>
            <w:tcW w:w="4508"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rPr>
          <w:trHeight w:val="1282"/>
        </w:trPr>
        <w:tc>
          <w:tcPr>
            <w:tcW w:w="4508"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3A045A"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3A045A"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C723B5">
        <w:tc>
          <w:tcPr>
            <w:tcW w:w="9016" w:type="dxa"/>
            <w:gridSpan w:val="2"/>
            <w:vAlign w:val="center"/>
          </w:tcPr>
          <w:p w:rsidR="00F016A2" w:rsidRPr="00FD1EE4" w:rsidRDefault="003A045A" w:rsidP="00C723B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C723B5">
        <w:tc>
          <w:tcPr>
            <w:tcW w:w="9016" w:type="dxa"/>
            <w:gridSpan w:val="2"/>
            <w:vAlign w:val="center"/>
          </w:tcPr>
          <w:p w:rsidR="00F016A2" w:rsidRPr="00FD1EE4" w:rsidRDefault="003A045A" w:rsidP="00C723B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C723B5">
        <w:tc>
          <w:tcPr>
            <w:tcW w:w="9016" w:type="dxa"/>
            <w:gridSpan w:val="2"/>
            <w:vAlign w:val="center"/>
          </w:tcPr>
          <w:p w:rsidR="00F016A2" w:rsidRPr="00FD1EE4" w:rsidRDefault="003A045A" w:rsidP="00C723B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C723B5">
        <w:tc>
          <w:tcPr>
            <w:tcW w:w="9016" w:type="dxa"/>
            <w:gridSpan w:val="2"/>
            <w:vAlign w:val="center"/>
          </w:tcPr>
          <w:p w:rsidR="00F016A2" w:rsidRPr="00FD1EE4" w:rsidRDefault="003A045A" w:rsidP="00C723B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3A045A"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3A045A" w:rsidP="00C723B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3A045A"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3A045A"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7"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C723B5">
        <w:trPr>
          <w:trHeight w:val="853"/>
        </w:trPr>
        <w:tc>
          <w:tcPr>
            <w:tcW w:w="2835" w:type="dxa"/>
            <w:vMerge w:val="restart"/>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rPr>
          <w:trHeight w:val="850"/>
        </w:trPr>
        <w:tc>
          <w:tcPr>
            <w:tcW w:w="2835" w:type="dxa"/>
            <w:vMerge/>
            <w:shd w:val="clear" w:color="auto" w:fill="D9E2F3"/>
            <w:vAlign w:val="center"/>
          </w:tcPr>
          <w:p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rPr>
          <w:trHeight w:val="850"/>
        </w:trPr>
        <w:tc>
          <w:tcPr>
            <w:tcW w:w="2835" w:type="dxa"/>
            <w:vMerge/>
            <w:shd w:val="clear" w:color="auto" w:fill="D9E2F3"/>
            <w:vAlign w:val="center"/>
          </w:tcPr>
          <w:p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rPr>
          <w:trHeight w:val="850"/>
        </w:trPr>
        <w:tc>
          <w:tcPr>
            <w:tcW w:w="2835" w:type="dxa"/>
            <w:vMerge/>
            <w:shd w:val="clear" w:color="auto" w:fill="D9E2F3"/>
            <w:vAlign w:val="center"/>
          </w:tcPr>
          <w:p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rPr>
          <w:trHeight w:val="850"/>
        </w:trPr>
        <w:tc>
          <w:tcPr>
            <w:tcW w:w="2835" w:type="dxa"/>
            <w:vMerge/>
            <w:shd w:val="clear" w:color="auto" w:fill="D9E2F3"/>
            <w:vAlign w:val="center"/>
          </w:tcPr>
          <w:p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723B5">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r w:rsidR="00F016A2" w:rsidRPr="00FD1EE4" w:rsidTr="00C723B5">
        <w:tc>
          <w:tcPr>
            <w:tcW w:w="2835" w:type="dxa"/>
            <w:shd w:val="clear" w:color="auto" w:fill="D9E2F3"/>
            <w:vAlign w:val="center"/>
          </w:tcPr>
          <w:p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C723B5">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C723B5">
        <w:tc>
          <w:tcPr>
            <w:tcW w:w="9016" w:type="dxa"/>
            <w:shd w:val="clear" w:color="auto" w:fill="DBE5F1" w:themeFill="accent1" w:themeFillTint="33"/>
          </w:tcPr>
          <w:p w:rsidR="00F016A2" w:rsidRPr="00FD1EE4" w:rsidRDefault="00F016A2" w:rsidP="00C723B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C723B5">
        <w:trPr>
          <w:trHeight w:val="10187"/>
        </w:trPr>
        <w:tc>
          <w:tcPr>
            <w:tcW w:w="9016" w:type="dxa"/>
          </w:tcPr>
          <w:p w:rsidR="00F016A2" w:rsidRPr="00FD1EE4" w:rsidRDefault="00F016A2" w:rsidP="00C723B5">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4"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---BMAPDzB---/---</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2"/>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---BMAPDzB---/---</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4"/>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634B02" w:rsidRDefault="00634B02" w:rsidP="00634B0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15"/>
        <w:t>*</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или страховой организации</w:t>
      </w:r>
      <w:r w:rsidRPr="00B138F3">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16"/>
        <w:t>*</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или страховой организации</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десяти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"---BMAPDzB---/---"</w:t>
      </w:r>
      <w:r w:rsidRPr="00B138F3">
        <w:rPr>
          <w:rStyle w:val="FootnoteReference"/>
          <w:rFonts w:ascii="GHEA Grapalat" w:hAnsi="GHEA Grapalat"/>
          <w:i/>
          <w:sz w:val="22"/>
          <w:szCs w:val="22"/>
        </w:rPr>
        <w:footnoteReference w:customMarkFollows="1" w:id="17"/>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"---BMAPDzB---/---"</w:t>
      </w:r>
      <w:r w:rsidRPr="00B138F3">
        <w:rPr>
          <w:rStyle w:val="FootnoteReference"/>
          <w:rFonts w:ascii="GHEA Grapalat" w:hAnsi="GHEA Grapalat"/>
          <w:b/>
          <w:sz w:val="24"/>
          <w:szCs w:val="24"/>
        </w:rPr>
        <w:footnoteReference w:customMarkFollows="1" w:id="19"/>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"---BMAPDzB---/---"</w:t>
      </w:r>
      <w:r w:rsidRPr="00B138F3">
        <w:rPr>
          <w:rStyle w:val="FootnoteReference"/>
          <w:rFonts w:ascii="GHEA Grapalat" w:hAnsi="GHEA Grapalat"/>
          <w:i/>
        </w:rPr>
        <w:footnoteReference w:customMarkFollows="1" w:id="20"/>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"---BMAPDzB---/---"</w:t>
      </w:r>
      <w:r w:rsidRPr="00B138F3">
        <w:rPr>
          <w:rStyle w:val="FootnoteReference"/>
          <w:rFonts w:ascii="GHEA Grapalat" w:hAnsi="GHEA Grapalat"/>
          <w:b/>
          <w:sz w:val="24"/>
          <w:szCs w:val="24"/>
        </w:rPr>
        <w:footnoteReference w:customMarkFollows="1" w:id="22"/>
        <w:t>*</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910F01">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3"/>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5"/>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Покупатель платит за поставленный ему товар в драмах Республики </w:t>
      </w:r>
      <w:r w:rsidRPr="00B138F3">
        <w:rPr>
          <w:rFonts w:ascii="GHEA Grapalat" w:hAnsi="GHEA Grapalat"/>
        </w:rPr>
        <w:lastRenderedPageBreak/>
        <w:t>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6"/>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8"/>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w:t>
      </w:r>
      <w:r w:rsidRPr="00B138F3">
        <w:rPr>
          <w:rFonts w:ascii="GHEA Grapalat" w:hAnsi="GHEA Grapalat"/>
        </w:rPr>
        <w:lastRenderedPageBreak/>
        <w:t>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9"/>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30"/>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случае срок поставки товара может быть продлен один раз на срок до 30 календарных дней, но не более чем на срок, </w:t>
      </w:r>
      <w:r w:rsidRPr="00B138F3">
        <w:rPr>
          <w:rFonts w:ascii="GHEA Grapalat" w:hAnsi="GHEA Grapalat"/>
        </w:rPr>
        <w:lastRenderedPageBreak/>
        <w:t>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lastRenderedPageBreak/>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ренных финансовых 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31"/>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4"/>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2"/>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2000"/>
        <w:gridCol w:w="2271"/>
        <w:gridCol w:w="2227"/>
        <w:gridCol w:w="1164"/>
        <w:gridCol w:w="1085"/>
        <w:gridCol w:w="1559"/>
        <w:gridCol w:w="967"/>
        <w:gridCol w:w="1022"/>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4B4668">
        <w:trPr>
          <w:trHeight w:val="219"/>
          <w:jc w:val="center"/>
        </w:trPr>
        <w:tc>
          <w:tcPr>
            <w:tcW w:w="1241"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000"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271"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2227"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33"/>
              <w:t>**</w:t>
            </w:r>
          </w:p>
        </w:tc>
        <w:tc>
          <w:tcPr>
            <w:tcW w:w="1164"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96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022"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4B4668">
        <w:trPr>
          <w:trHeight w:val="445"/>
          <w:jc w:val="center"/>
        </w:trPr>
        <w:tc>
          <w:tcPr>
            <w:tcW w:w="1241" w:type="dxa"/>
            <w:vMerge/>
            <w:vAlign w:val="center"/>
          </w:tcPr>
          <w:p w:rsidR="00071D1C" w:rsidRPr="00B138F3" w:rsidRDefault="00071D1C" w:rsidP="00B46D58">
            <w:pPr>
              <w:widowControl w:val="0"/>
              <w:jc w:val="center"/>
              <w:rPr>
                <w:rFonts w:ascii="GHEA Grapalat" w:hAnsi="GHEA Grapalat"/>
                <w:sz w:val="16"/>
                <w:szCs w:val="16"/>
              </w:rPr>
            </w:pPr>
          </w:p>
        </w:tc>
        <w:tc>
          <w:tcPr>
            <w:tcW w:w="2000" w:type="dxa"/>
            <w:vMerge/>
            <w:vAlign w:val="center"/>
          </w:tcPr>
          <w:p w:rsidR="00071D1C" w:rsidRPr="00B138F3" w:rsidRDefault="00071D1C" w:rsidP="00B46D58">
            <w:pPr>
              <w:widowControl w:val="0"/>
              <w:jc w:val="center"/>
              <w:rPr>
                <w:rFonts w:ascii="GHEA Grapalat" w:hAnsi="GHEA Grapalat"/>
                <w:sz w:val="16"/>
                <w:szCs w:val="16"/>
              </w:rPr>
            </w:pPr>
          </w:p>
        </w:tc>
        <w:tc>
          <w:tcPr>
            <w:tcW w:w="2271" w:type="dxa"/>
            <w:vMerge/>
            <w:vAlign w:val="center"/>
          </w:tcPr>
          <w:p w:rsidR="00071D1C" w:rsidRPr="00B138F3" w:rsidRDefault="00071D1C" w:rsidP="00B46D58">
            <w:pPr>
              <w:widowControl w:val="0"/>
              <w:jc w:val="center"/>
              <w:rPr>
                <w:rFonts w:ascii="GHEA Grapalat" w:hAnsi="GHEA Grapalat"/>
                <w:sz w:val="16"/>
                <w:szCs w:val="16"/>
              </w:rPr>
            </w:pPr>
          </w:p>
        </w:tc>
        <w:tc>
          <w:tcPr>
            <w:tcW w:w="2227" w:type="dxa"/>
            <w:vMerge/>
            <w:vAlign w:val="center"/>
          </w:tcPr>
          <w:p w:rsidR="00071D1C" w:rsidRPr="00B138F3" w:rsidRDefault="00071D1C" w:rsidP="00B46D58">
            <w:pPr>
              <w:widowControl w:val="0"/>
              <w:jc w:val="center"/>
              <w:rPr>
                <w:rFonts w:ascii="GHEA Grapalat" w:hAnsi="GHEA Grapalat"/>
                <w:sz w:val="16"/>
                <w:szCs w:val="16"/>
              </w:rPr>
            </w:pPr>
          </w:p>
        </w:tc>
        <w:tc>
          <w:tcPr>
            <w:tcW w:w="1164"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967" w:type="dxa"/>
            <w:vMerge/>
            <w:vAlign w:val="center"/>
          </w:tcPr>
          <w:p w:rsidR="00071D1C" w:rsidRPr="00B138F3" w:rsidRDefault="00071D1C" w:rsidP="00B46D58">
            <w:pPr>
              <w:widowControl w:val="0"/>
              <w:jc w:val="center"/>
              <w:rPr>
                <w:rFonts w:ascii="GHEA Grapalat" w:hAnsi="GHEA Grapalat"/>
                <w:sz w:val="16"/>
                <w:szCs w:val="16"/>
              </w:rPr>
            </w:pPr>
          </w:p>
        </w:tc>
        <w:tc>
          <w:tcPr>
            <w:tcW w:w="1022"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4"/>
              <w:t>***</w:t>
            </w:r>
          </w:p>
        </w:tc>
      </w:tr>
      <w:tr w:rsidR="004B4668" w:rsidRPr="00B138F3" w:rsidTr="004B4668">
        <w:trPr>
          <w:trHeight w:val="246"/>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t>1</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39161100</w:t>
            </w:r>
          </w:p>
        </w:tc>
        <w:tc>
          <w:tcPr>
            <w:tcW w:w="2271" w:type="dxa"/>
          </w:tcPr>
          <w:p w:rsidR="004B4668" w:rsidRPr="00717A24" w:rsidRDefault="004B4668" w:rsidP="00B46D58">
            <w:pPr>
              <w:widowControl w:val="0"/>
              <w:jc w:val="center"/>
              <w:rPr>
                <w:rFonts w:ascii="GHEA Grapalat" w:hAnsi="GHEA Grapalat"/>
                <w:sz w:val="16"/>
                <w:szCs w:val="16"/>
              </w:rPr>
            </w:pPr>
            <w:r w:rsidRPr="00717A24">
              <w:rPr>
                <w:rFonts w:ascii="GHEA Grapalat" w:hAnsi="GHEA Grapalat"/>
                <w:sz w:val="16"/>
                <w:szCs w:val="16"/>
              </w:rPr>
              <w:t>Кухонная мебель</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240*87*60, с 3-мя отдельными шкафами, 3-мя весовыми полками, отдельной мойкой</w:t>
            </w:r>
          </w:p>
        </w:tc>
        <w:tc>
          <w:tcPr>
            <w:tcW w:w="1085" w:type="dxa"/>
          </w:tcPr>
          <w:p w:rsidR="004B4668" w:rsidRPr="00B138F3" w:rsidRDefault="004B4668" w:rsidP="00B46D58">
            <w:pPr>
              <w:widowControl w:val="0"/>
              <w:jc w:val="center"/>
              <w:rPr>
                <w:rFonts w:ascii="GHEA Grapalat" w:hAnsi="GHEA Grapalat"/>
                <w:sz w:val="16"/>
                <w:szCs w:val="16"/>
              </w:rPr>
            </w:pPr>
            <w:r w:rsidRPr="002224A3">
              <w:rPr>
                <w:rFonts w:ascii="GHEA Grapalat" w:hAnsi="GHEA Grapalat"/>
                <w:sz w:val="16"/>
                <w:szCs w:val="16"/>
              </w:rPr>
              <w:t>шт</w:t>
            </w:r>
            <w:r w:rsidRPr="00717A24">
              <w:rPr>
                <w:rFonts w:ascii="GHEA Grapalat" w:hAnsi="GHEA Grapalat"/>
                <w:sz w:val="16"/>
                <w:szCs w:val="16"/>
              </w:rPr>
              <w:t>у</w:t>
            </w:r>
            <w:r w:rsidRPr="00B138F3">
              <w:rPr>
                <w:rFonts w:ascii="GHEA Grapalat" w:hAnsi="GHEA Grapalat"/>
                <w:sz w:val="16"/>
                <w:szCs w:val="16"/>
              </w:rPr>
              <w:t>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B46D5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lang w:val="hy-AM"/>
              </w:rPr>
            </w:pPr>
            <w:r w:rsidRPr="00237836">
              <w:rPr>
                <w:rFonts w:ascii="GHEA Grapalat" w:hAnsi="GHEA Grapalat" w:cs="Calibri"/>
                <w:b/>
                <w:color w:val="000000"/>
                <w:sz w:val="18"/>
                <w:szCs w:val="18"/>
                <w:lang w:val="hy-AM"/>
              </w:rPr>
              <w:t>4</w:t>
            </w:r>
          </w:p>
        </w:tc>
        <w:tc>
          <w:tcPr>
            <w:tcW w:w="709" w:type="dxa"/>
          </w:tcPr>
          <w:p w:rsidR="004B4668" w:rsidRPr="00B138F3" w:rsidRDefault="004B4668" w:rsidP="00B46D58">
            <w:pPr>
              <w:widowControl w:val="0"/>
              <w:jc w:val="center"/>
              <w:rPr>
                <w:rFonts w:ascii="GHEA Grapalat" w:hAnsi="GHEA Grapalat"/>
                <w:sz w:val="16"/>
                <w:szCs w:val="16"/>
              </w:rPr>
            </w:pPr>
          </w:p>
        </w:tc>
        <w:tc>
          <w:tcPr>
            <w:tcW w:w="1158" w:type="dxa"/>
          </w:tcPr>
          <w:p w:rsidR="004B4668" w:rsidRPr="004B4668" w:rsidRDefault="004B4668" w:rsidP="00B46D58">
            <w:pPr>
              <w:widowControl w:val="0"/>
              <w:jc w:val="center"/>
              <w:rPr>
                <w:rFonts w:ascii="GHEA Grapalat" w:hAnsi="GHEA Grapalat"/>
                <w:sz w:val="16"/>
                <w:szCs w:val="16"/>
              </w:rPr>
            </w:pPr>
            <w:r w:rsidRPr="004B4668">
              <w:rPr>
                <w:rFonts w:ascii="GHEA Grapalat" w:hAnsi="GHEA Grapalat"/>
                <w:sz w:val="16"/>
                <w:szCs w:val="16"/>
              </w:rPr>
              <w:t>Территория, 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Со дня, 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t>2</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39161100</w:t>
            </w:r>
          </w:p>
        </w:tc>
        <w:tc>
          <w:tcPr>
            <w:tcW w:w="2271" w:type="dxa"/>
          </w:tcPr>
          <w:p w:rsidR="004B4668" w:rsidRPr="00717A24" w:rsidRDefault="004B4668" w:rsidP="005503AF">
            <w:pPr>
              <w:rPr>
                <w:rFonts w:ascii="GHEA Grapalat" w:hAnsi="GHEA Grapalat"/>
                <w:sz w:val="16"/>
                <w:szCs w:val="16"/>
              </w:rPr>
            </w:pPr>
            <w:r w:rsidRPr="00717A24">
              <w:rPr>
                <w:rFonts w:ascii="GHEA Grapalat" w:hAnsi="GHEA Grapalat"/>
                <w:sz w:val="16"/>
                <w:szCs w:val="16"/>
              </w:rPr>
              <w:t>Большая кухонная мебель</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300*87*60, с 4-мя отдельными шкафами, 3-мя весовыми полками, отдельными полками</w:t>
            </w:r>
          </w:p>
        </w:tc>
        <w:tc>
          <w:tcPr>
            <w:tcW w:w="1085" w:type="dxa"/>
          </w:tcPr>
          <w:p w:rsidR="004B4668" w:rsidRDefault="004B4668">
            <w:r w:rsidRPr="00AE0786">
              <w:rPr>
                <w:rFonts w:ascii="GHEA Grapalat" w:hAnsi="GHEA Grapalat"/>
                <w:sz w:val="16"/>
                <w:szCs w:val="16"/>
              </w:rPr>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B46D5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1</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Территория, 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Со дня, 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lastRenderedPageBreak/>
              <w:t>3</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44411300</w:t>
            </w:r>
          </w:p>
        </w:tc>
        <w:tc>
          <w:tcPr>
            <w:tcW w:w="2271" w:type="dxa"/>
          </w:tcPr>
          <w:p w:rsidR="004B4668" w:rsidRPr="00717A24" w:rsidRDefault="004B4668" w:rsidP="005503AF">
            <w:pPr>
              <w:rPr>
                <w:rFonts w:ascii="GHEA Grapalat" w:hAnsi="GHEA Grapalat"/>
                <w:sz w:val="16"/>
                <w:szCs w:val="16"/>
              </w:rPr>
            </w:pPr>
            <w:r w:rsidRPr="00717A24">
              <w:rPr>
                <w:rFonts w:ascii="GHEA Grapalat" w:hAnsi="GHEA Grapalat"/>
                <w:sz w:val="16"/>
                <w:szCs w:val="16"/>
              </w:rPr>
              <w:t>Общая кухонная раковина</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 xml:space="preserve"> 120*87*60, 2 отдельных шкафа</w:t>
            </w:r>
          </w:p>
        </w:tc>
        <w:tc>
          <w:tcPr>
            <w:tcW w:w="1085" w:type="dxa"/>
          </w:tcPr>
          <w:p w:rsidR="004B4668" w:rsidRDefault="004B4668">
            <w:r w:rsidRPr="00AE0786">
              <w:rPr>
                <w:rFonts w:ascii="GHEA Grapalat" w:hAnsi="GHEA Grapalat"/>
                <w:sz w:val="16"/>
                <w:szCs w:val="16"/>
              </w:rPr>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B46D5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1</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Территория, 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Со дня, 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t>4</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39121520</w:t>
            </w:r>
          </w:p>
        </w:tc>
        <w:tc>
          <w:tcPr>
            <w:tcW w:w="2271" w:type="dxa"/>
          </w:tcPr>
          <w:p w:rsidR="004B4668" w:rsidRPr="00717A24" w:rsidRDefault="004B4668" w:rsidP="00717A24">
            <w:pPr>
              <w:rPr>
                <w:rFonts w:ascii="GHEA Grapalat" w:hAnsi="GHEA Grapalat"/>
                <w:sz w:val="16"/>
                <w:szCs w:val="16"/>
              </w:rPr>
            </w:pPr>
            <w:r w:rsidRPr="00717A24">
              <w:rPr>
                <w:rFonts w:ascii="GHEA Grapalat" w:hAnsi="GHEA Grapalat"/>
                <w:sz w:val="16"/>
                <w:szCs w:val="16"/>
              </w:rPr>
              <w:t>Большой шкаф в комнате директора для одеждыև папки</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135*200*45, разделены 5 дверями</w:t>
            </w:r>
          </w:p>
        </w:tc>
        <w:tc>
          <w:tcPr>
            <w:tcW w:w="1085" w:type="dxa"/>
          </w:tcPr>
          <w:p w:rsidR="004B4668" w:rsidRDefault="004B4668">
            <w:r w:rsidRPr="00AE0786">
              <w:rPr>
                <w:rFonts w:ascii="GHEA Grapalat" w:hAnsi="GHEA Grapalat"/>
                <w:sz w:val="16"/>
                <w:szCs w:val="16"/>
              </w:rPr>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B46D5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1</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Территория, 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Со дня, 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t>5</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39151150</w:t>
            </w:r>
          </w:p>
        </w:tc>
        <w:tc>
          <w:tcPr>
            <w:tcW w:w="2271" w:type="dxa"/>
          </w:tcPr>
          <w:p w:rsidR="004B4668" w:rsidRPr="00717A24" w:rsidRDefault="004B4668" w:rsidP="005503AF">
            <w:pPr>
              <w:rPr>
                <w:rFonts w:ascii="GHEA Grapalat" w:hAnsi="GHEA Grapalat"/>
                <w:sz w:val="16"/>
                <w:szCs w:val="16"/>
              </w:rPr>
            </w:pPr>
            <w:r w:rsidRPr="00717A24">
              <w:rPr>
                <w:rFonts w:ascii="GHEA Grapalat" w:hAnsi="GHEA Grapalat"/>
                <w:sz w:val="16"/>
                <w:szCs w:val="16"/>
              </w:rPr>
              <w:t>Большой стол директора, примыкающий к стойке регистрации (для консультаций)</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 xml:space="preserve"> 140*60*77, 110*60*75, правая-левая сторона стола с выдвижными полками ռдверцы</w:t>
            </w:r>
          </w:p>
        </w:tc>
        <w:tc>
          <w:tcPr>
            <w:tcW w:w="1085" w:type="dxa"/>
          </w:tcPr>
          <w:p w:rsidR="004B4668" w:rsidRDefault="004B4668">
            <w:r w:rsidRPr="00AE0786">
              <w:rPr>
                <w:rFonts w:ascii="GHEA Grapalat" w:hAnsi="GHEA Grapalat"/>
                <w:sz w:val="16"/>
                <w:szCs w:val="16"/>
              </w:rPr>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4B466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1</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Территория, 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Со дня, 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t>6</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39121400</w:t>
            </w:r>
          </w:p>
        </w:tc>
        <w:tc>
          <w:tcPr>
            <w:tcW w:w="2271" w:type="dxa"/>
          </w:tcPr>
          <w:p w:rsidR="004B4668" w:rsidRPr="00717A24" w:rsidRDefault="004B4668" w:rsidP="005503AF">
            <w:pPr>
              <w:rPr>
                <w:rFonts w:ascii="GHEA Grapalat" w:hAnsi="GHEA Grapalat"/>
                <w:sz w:val="16"/>
                <w:szCs w:val="16"/>
              </w:rPr>
            </w:pPr>
            <w:r w:rsidRPr="00717A24">
              <w:rPr>
                <w:rFonts w:ascii="GHEA Grapalat" w:hAnsi="GHEA Grapalat"/>
                <w:sz w:val="16"/>
                <w:szCs w:val="16"/>
              </w:rPr>
              <w:t>Стол для бухгалтера և клерк</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120*77*60, весовая стойка մի дверь с одной стороны</w:t>
            </w:r>
          </w:p>
        </w:tc>
        <w:tc>
          <w:tcPr>
            <w:tcW w:w="1085" w:type="dxa"/>
          </w:tcPr>
          <w:p w:rsidR="004B4668" w:rsidRDefault="004B4668">
            <w:r w:rsidRPr="00AE0786">
              <w:rPr>
                <w:rFonts w:ascii="GHEA Grapalat" w:hAnsi="GHEA Grapalat"/>
                <w:sz w:val="16"/>
                <w:szCs w:val="16"/>
              </w:rPr>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4B466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2</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Территория, 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Со дня, 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t>7</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39141120</w:t>
            </w:r>
          </w:p>
        </w:tc>
        <w:tc>
          <w:tcPr>
            <w:tcW w:w="2271" w:type="dxa"/>
          </w:tcPr>
          <w:p w:rsidR="004B4668" w:rsidRPr="00717A24" w:rsidRDefault="004B4668" w:rsidP="005503AF">
            <w:pPr>
              <w:rPr>
                <w:rFonts w:ascii="GHEA Grapalat" w:hAnsi="GHEA Grapalat"/>
                <w:sz w:val="16"/>
                <w:szCs w:val="16"/>
              </w:rPr>
            </w:pPr>
            <w:r w:rsidRPr="00717A24">
              <w:rPr>
                <w:rFonts w:ascii="GHEA Grapalat" w:hAnsi="GHEA Grapalat"/>
                <w:sz w:val="16"/>
                <w:szCs w:val="16"/>
              </w:rPr>
              <w:t xml:space="preserve">Большой шкаф для одежды </w:t>
            </w:r>
            <w:r w:rsidRPr="00717A24">
              <w:rPr>
                <w:rFonts w:ascii="GHEA Grapalat" w:hAnsi="GHEA Grapalat"/>
                <w:sz w:val="16"/>
                <w:szCs w:val="16"/>
              </w:rPr>
              <w:lastRenderedPageBreak/>
              <w:t>և папки</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p>
        </w:tc>
        <w:tc>
          <w:tcPr>
            <w:tcW w:w="1085" w:type="dxa"/>
          </w:tcPr>
          <w:p w:rsidR="004B4668" w:rsidRDefault="004B4668">
            <w:r w:rsidRPr="00AE0786">
              <w:rPr>
                <w:rFonts w:ascii="GHEA Grapalat" w:hAnsi="GHEA Grapalat"/>
                <w:sz w:val="16"/>
                <w:szCs w:val="16"/>
              </w:rPr>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4B466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1</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Территория, </w:t>
            </w:r>
            <w:r w:rsidRPr="004B4668">
              <w:rPr>
                <w:rFonts w:ascii="GHEA Grapalat" w:hAnsi="GHEA Grapalat"/>
                <w:sz w:val="16"/>
                <w:szCs w:val="16"/>
              </w:rPr>
              <w:lastRenderedPageBreak/>
              <w:t>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lastRenderedPageBreak/>
              <w:t xml:space="preserve">Со дня, </w:t>
            </w:r>
            <w:r w:rsidRPr="004B4668">
              <w:rPr>
                <w:rFonts w:ascii="GHEA Grapalat" w:hAnsi="GHEA Grapalat"/>
                <w:sz w:val="16"/>
                <w:szCs w:val="16"/>
              </w:rPr>
              <w:lastRenderedPageBreak/>
              <w:t xml:space="preserve">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lastRenderedPageBreak/>
              <w:t>8</w:t>
            </w:r>
          </w:p>
        </w:tc>
        <w:tc>
          <w:tcPr>
            <w:tcW w:w="2000" w:type="dxa"/>
            <w:vAlign w:val="center"/>
          </w:tcPr>
          <w:p w:rsidR="004B4668" w:rsidRPr="00237836" w:rsidRDefault="004B4668" w:rsidP="00AA73B1">
            <w:pPr>
              <w:jc w:val="center"/>
              <w:rPr>
                <w:rFonts w:ascii="GHEA Grapalat" w:hAnsi="GHEA Grapalat" w:cs="Arial CYR"/>
                <w:b/>
                <w:sz w:val="18"/>
                <w:szCs w:val="18"/>
              </w:rPr>
            </w:pPr>
            <w:r w:rsidRPr="00237836">
              <w:rPr>
                <w:rFonts w:ascii="GHEA Grapalat" w:hAnsi="GHEA Grapalat" w:cs="Arial CYR"/>
                <w:b/>
                <w:sz w:val="18"/>
                <w:szCs w:val="18"/>
                <w:lang w:val="hy-AM"/>
              </w:rPr>
              <w:t>39141260</w:t>
            </w:r>
          </w:p>
        </w:tc>
        <w:tc>
          <w:tcPr>
            <w:tcW w:w="2271" w:type="dxa"/>
          </w:tcPr>
          <w:p w:rsidR="004B4668" w:rsidRPr="00717A24" w:rsidRDefault="004B4668" w:rsidP="005503AF">
            <w:pPr>
              <w:rPr>
                <w:rFonts w:ascii="GHEA Grapalat" w:hAnsi="GHEA Grapalat"/>
                <w:sz w:val="16"/>
                <w:szCs w:val="16"/>
              </w:rPr>
            </w:pPr>
            <w:r w:rsidRPr="00717A24">
              <w:rPr>
                <w:rFonts w:ascii="GHEA Grapalat" w:hAnsi="GHEA Grapalat"/>
                <w:sz w:val="16"/>
                <w:szCs w:val="16"/>
              </w:rPr>
              <w:t>Шкаф для одежды (медпункт)</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135*200*45, разделены 5 дверями</w:t>
            </w:r>
          </w:p>
        </w:tc>
        <w:tc>
          <w:tcPr>
            <w:tcW w:w="1085" w:type="dxa"/>
          </w:tcPr>
          <w:p w:rsidR="004B4668" w:rsidRDefault="004B4668">
            <w:r w:rsidRPr="00AE0786">
              <w:rPr>
                <w:rFonts w:ascii="GHEA Grapalat" w:hAnsi="GHEA Grapalat"/>
                <w:sz w:val="16"/>
                <w:szCs w:val="16"/>
              </w:rPr>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4B466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1</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Территория, 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Со дня, 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t>9</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39141260</w:t>
            </w:r>
          </w:p>
        </w:tc>
        <w:tc>
          <w:tcPr>
            <w:tcW w:w="2271" w:type="dxa"/>
          </w:tcPr>
          <w:p w:rsidR="004B4668" w:rsidRPr="00717A24" w:rsidRDefault="004B4668" w:rsidP="005503AF">
            <w:pPr>
              <w:rPr>
                <w:rFonts w:ascii="GHEA Grapalat" w:hAnsi="GHEA Grapalat"/>
                <w:sz w:val="16"/>
                <w:szCs w:val="16"/>
              </w:rPr>
            </w:pPr>
            <w:r w:rsidRPr="00717A24">
              <w:rPr>
                <w:rFonts w:ascii="GHEA Grapalat" w:hAnsi="GHEA Grapalat"/>
                <w:sz w:val="16"/>
                <w:szCs w:val="16"/>
              </w:rPr>
              <w:t>Стеклянный шкаф с дверцами (медпункт)</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70*180*45, 2 двери с полками</w:t>
            </w:r>
          </w:p>
        </w:tc>
        <w:tc>
          <w:tcPr>
            <w:tcW w:w="1085" w:type="dxa"/>
          </w:tcPr>
          <w:p w:rsidR="004B4668" w:rsidRDefault="004B4668">
            <w:r w:rsidRPr="00AE0786">
              <w:rPr>
                <w:rFonts w:ascii="GHEA Grapalat" w:hAnsi="GHEA Grapalat"/>
                <w:sz w:val="16"/>
                <w:szCs w:val="16"/>
              </w:rPr>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4B466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1</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Территория, 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Со дня, 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t>10</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39121100</w:t>
            </w:r>
          </w:p>
        </w:tc>
        <w:tc>
          <w:tcPr>
            <w:tcW w:w="2271" w:type="dxa"/>
          </w:tcPr>
          <w:p w:rsidR="004B4668" w:rsidRPr="00717A24" w:rsidRDefault="004B4668" w:rsidP="005503AF">
            <w:pPr>
              <w:rPr>
                <w:rFonts w:ascii="GHEA Grapalat" w:hAnsi="GHEA Grapalat"/>
                <w:sz w:val="16"/>
                <w:szCs w:val="16"/>
              </w:rPr>
            </w:pPr>
            <w:r w:rsidRPr="00717A24">
              <w:rPr>
                <w:rFonts w:ascii="GHEA Grapalat" w:hAnsi="GHEA Grapalat"/>
                <w:sz w:val="16"/>
                <w:szCs w:val="16"/>
              </w:rPr>
              <w:t>Стол (медицинский центр)</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60*180*40, внутренняя часть с закрытыми дверцами, стеклянные полки для медикаментов</w:t>
            </w:r>
          </w:p>
        </w:tc>
        <w:tc>
          <w:tcPr>
            <w:tcW w:w="1085" w:type="dxa"/>
          </w:tcPr>
          <w:p w:rsidR="004B4668" w:rsidRDefault="004B4668">
            <w:r w:rsidRPr="00AE0786">
              <w:rPr>
                <w:rFonts w:ascii="GHEA Grapalat" w:hAnsi="GHEA Grapalat"/>
                <w:sz w:val="16"/>
                <w:szCs w:val="16"/>
              </w:rPr>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4B466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1</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Территория, 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Со дня, 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t>11</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39141260</w:t>
            </w:r>
          </w:p>
        </w:tc>
        <w:tc>
          <w:tcPr>
            <w:tcW w:w="2271" w:type="dxa"/>
          </w:tcPr>
          <w:p w:rsidR="004B4668" w:rsidRPr="00717A24" w:rsidRDefault="004B4668" w:rsidP="005503AF">
            <w:pPr>
              <w:rPr>
                <w:rFonts w:ascii="GHEA Grapalat" w:hAnsi="GHEA Grapalat"/>
                <w:sz w:val="16"/>
                <w:szCs w:val="16"/>
              </w:rPr>
            </w:pPr>
            <w:r w:rsidRPr="00717A24">
              <w:rPr>
                <w:rFonts w:ascii="GHEA Grapalat" w:hAnsi="GHEA Grapalat"/>
                <w:sz w:val="16"/>
                <w:szCs w:val="16"/>
              </w:rPr>
              <w:t>Кабинет для персонала</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 xml:space="preserve"> 120*60*77, стойка և </w:t>
            </w:r>
            <w:r w:rsidRPr="002224A3">
              <w:rPr>
                <w:rFonts w:ascii="GHEA Grapalat" w:hAnsi="GHEA Grapalat"/>
                <w:sz w:val="16"/>
                <w:szCs w:val="16"/>
              </w:rPr>
              <w:lastRenderedPageBreak/>
              <w:t>дверь с одной стороны</w:t>
            </w:r>
          </w:p>
        </w:tc>
        <w:tc>
          <w:tcPr>
            <w:tcW w:w="1085" w:type="dxa"/>
          </w:tcPr>
          <w:p w:rsidR="004B4668" w:rsidRDefault="004B4668">
            <w:r w:rsidRPr="00AE0786">
              <w:rPr>
                <w:rFonts w:ascii="GHEA Grapalat" w:hAnsi="GHEA Grapalat"/>
                <w:sz w:val="16"/>
                <w:szCs w:val="16"/>
              </w:rPr>
              <w:lastRenderedPageBreak/>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4B466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1</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Территория, прилегающа</w:t>
            </w:r>
            <w:r w:rsidRPr="004B4668">
              <w:rPr>
                <w:rFonts w:ascii="GHEA Grapalat" w:hAnsi="GHEA Grapalat"/>
                <w:sz w:val="16"/>
                <w:szCs w:val="16"/>
              </w:rPr>
              <w:lastRenderedPageBreak/>
              <w:t>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lastRenderedPageBreak/>
              <w:t>Со дня, следующ</w:t>
            </w:r>
            <w:r w:rsidRPr="004B4668">
              <w:rPr>
                <w:rFonts w:ascii="GHEA Grapalat" w:hAnsi="GHEA Grapalat"/>
                <w:sz w:val="16"/>
                <w:szCs w:val="16"/>
              </w:rPr>
              <w:lastRenderedPageBreak/>
              <w:t xml:space="preserve">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lastRenderedPageBreak/>
              <w:t>12</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39121100</w:t>
            </w:r>
          </w:p>
        </w:tc>
        <w:tc>
          <w:tcPr>
            <w:tcW w:w="2271" w:type="dxa"/>
          </w:tcPr>
          <w:p w:rsidR="004B4668" w:rsidRPr="00717A24" w:rsidRDefault="004B4668" w:rsidP="005503AF">
            <w:pPr>
              <w:rPr>
                <w:rFonts w:ascii="GHEA Grapalat" w:hAnsi="GHEA Grapalat"/>
                <w:sz w:val="16"/>
                <w:szCs w:val="16"/>
              </w:rPr>
            </w:pPr>
            <w:r w:rsidRPr="00717A24">
              <w:rPr>
                <w:rFonts w:ascii="GHEA Grapalat" w:hAnsi="GHEA Grapalat"/>
                <w:sz w:val="16"/>
                <w:szCs w:val="16"/>
              </w:rPr>
              <w:t>Стол (методист)</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140*180*35, разделен на 4 двери, полки և вешалка</w:t>
            </w:r>
          </w:p>
        </w:tc>
        <w:tc>
          <w:tcPr>
            <w:tcW w:w="1085" w:type="dxa"/>
          </w:tcPr>
          <w:p w:rsidR="004B4668" w:rsidRDefault="004B4668">
            <w:r w:rsidRPr="00AE0786">
              <w:rPr>
                <w:rFonts w:ascii="GHEA Grapalat" w:hAnsi="GHEA Grapalat"/>
                <w:sz w:val="16"/>
                <w:szCs w:val="16"/>
              </w:rPr>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4B466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1</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Территория, 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Со дня, 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r w:rsidR="004B4668" w:rsidRPr="00B138F3" w:rsidTr="004B4668">
        <w:trPr>
          <w:jc w:val="center"/>
        </w:trPr>
        <w:tc>
          <w:tcPr>
            <w:tcW w:w="1241" w:type="dxa"/>
            <w:vAlign w:val="center"/>
          </w:tcPr>
          <w:p w:rsidR="004B4668" w:rsidRPr="00237836" w:rsidRDefault="004B4668" w:rsidP="00AA73B1">
            <w:pPr>
              <w:jc w:val="center"/>
              <w:rPr>
                <w:rFonts w:ascii="GHEA Grapalat" w:hAnsi="GHEA Grapalat" w:cs="Arial"/>
                <w:b/>
                <w:color w:val="000000"/>
                <w:sz w:val="18"/>
                <w:szCs w:val="18"/>
                <w:lang w:val="hy-AM"/>
              </w:rPr>
            </w:pPr>
            <w:r w:rsidRPr="00237836">
              <w:rPr>
                <w:rFonts w:ascii="GHEA Grapalat" w:hAnsi="GHEA Grapalat" w:cs="Arial"/>
                <w:b/>
                <w:color w:val="000000"/>
                <w:sz w:val="18"/>
                <w:szCs w:val="18"/>
                <w:lang w:val="hy-AM"/>
              </w:rPr>
              <w:t>13</w:t>
            </w:r>
          </w:p>
        </w:tc>
        <w:tc>
          <w:tcPr>
            <w:tcW w:w="2000" w:type="dxa"/>
            <w:vAlign w:val="center"/>
          </w:tcPr>
          <w:p w:rsidR="004B4668" w:rsidRPr="00237836" w:rsidRDefault="004B4668" w:rsidP="00AA73B1">
            <w:pPr>
              <w:jc w:val="center"/>
              <w:rPr>
                <w:rFonts w:ascii="GHEA Grapalat" w:hAnsi="GHEA Grapalat" w:cs="Arial CYR"/>
                <w:b/>
                <w:sz w:val="18"/>
                <w:szCs w:val="18"/>
                <w:lang w:val="hy-AM"/>
              </w:rPr>
            </w:pPr>
            <w:r w:rsidRPr="00237836">
              <w:rPr>
                <w:rFonts w:ascii="GHEA Grapalat" w:hAnsi="GHEA Grapalat" w:cs="Arial CYR"/>
                <w:b/>
                <w:sz w:val="18"/>
                <w:szCs w:val="18"/>
                <w:lang w:val="hy-AM"/>
              </w:rPr>
              <w:t>39121520</w:t>
            </w:r>
          </w:p>
        </w:tc>
        <w:tc>
          <w:tcPr>
            <w:tcW w:w="2271" w:type="dxa"/>
          </w:tcPr>
          <w:p w:rsidR="004B4668" w:rsidRPr="00717A24" w:rsidRDefault="004B4668" w:rsidP="00B46D58">
            <w:pPr>
              <w:widowControl w:val="0"/>
              <w:jc w:val="center"/>
              <w:rPr>
                <w:rFonts w:ascii="GHEA Grapalat" w:hAnsi="GHEA Grapalat"/>
                <w:sz w:val="16"/>
                <w:szCs w:val="16"/>
              </w:rPr>
            </w:pPr>
            <w:r w:rsidRPr="00717A24">
              <w:rPr>
                <w:rFonts w:ascii="GHEA Grapalat" w:hAnsi="GHEA Grapalat"/>
                <w:sz w:val="16"/>
                <w:szCs w:val="16"/>
              </w:rPr>
              <w:t>Шкаф для одежды և дидактические материалы</w:t>
            </w:r>
          </w:p>
        </w:tc>
        <w:tc>
          <w:tcPr>
            <w:tcW w:w="2227" w:type="dxa"/>
          </w:tcPr>
          <w:p w:rsidR="004B4668" w:rsidRPr="002224A3" w:rsidRDefault="004B4668" w:rsidP="00D55E39">
            <w:pPr>
              <w:rPr>
                <w:rFonts w:ascii="GHEA Grapalat" w:hAnsi="GHEA Grapalat"/>
                <w:sz w:val="16"/>
                <w:szCs w:val="16"/>
              </w:rPr>
            </w:pPr>
          </w:p>
        </w:tc>
        <w:tc>
          <w:tcPr>
            <w:tcW w:w="1164" w:type="dxa"/>
          </w:tcPr>
          <w:p w:rsidR="004B4668" w:rsidRPr="002224A3" w:rsidRDefault="004B4668" w:rsidP="00AA73B1">
            <w:pPr>
              <w:rPr>
                <w:rFonts w:ascii="GHEA Grapalat" w:hAnsi="GHEA Grapalat"/>
                <w:sz w:val="16"/>
                <w:szCs w:val="16"/>
              </w:rPr>
            </w:pPr>
            <w:r w:rsidRPr="002224A3">
              <w:rPr>
                <w:rFonts w:ascii="GHEA Grapalat" w:hAnsi="GHEA Grapalat"/>
                <w:sz w:val="16"/>
                <w:szCs w:val="16"/>
              </w:rPr>
              <w:t>140*60*77, правые боковые полки և дверь, передний стол для консультаций 180*60*75</w:t>
            </w:r>
          </w:p>
        </w:tc>
        <w:tc>
          <w:tcPr>
            <w:tcW w:w="1085" w:type="dxa"/>
          </w:tcPr>
          <w:p w:rsidR="004B4668" w:rsidRDefault="004B4668">
            <w:r w:rsidRPr="00AE0786">
              <w:rPr>
                <w:rFonts w:ascii="GHEA Grapalat" w:hAnsi="GHEA Grapalat"/>
                <w:sz w:val="16"/>
                <w:szCs w:val="16"/>
              </w:rPr>
              <w:t>штук</w:t>
            </w:r>
          </w:p>
        </w:tc>
        <w:tc>
          <w:tcPr>
            <w:tcW w:w="1559" w:type="dxa"/>
          </w:tcPr>
          <w:p w:rsidR="004B4668" w:rsidRPr="00B138F3" w:rsidRDefault="004B4668" w:rsidP="00B46D58">
            <w:pPr>
              <w:widowControl w:val="0"/>
              <w:jc w:val="center"/>
              <w:rPr>
                <w:rFonts w:ascii="GHEA Grapalat" w:hAnsi="GHEA Grapalat"/>
                <w:sz w:val="16"/>
                <w:szCs w:val="16"/>
              </w:rPr>
            </w:pPr>
          </w:p>
        </w:tc>
        <w:tc>
          <w:tcPr>
            <w:tcW w:w="967" w:type="dxa"/>
          </w:tcPr>
          <w:p w:rsidR="004B4668" w:rsidRPr="00B138F3" w:rsidRDefault="004B4668" w:rsidP="004B4668">
            <w:pPr>
              <w:widowControl w:val="0"/>
              <w:jc w:val="center"/>
              <w:rPr>
                <w:rFonts w:ascii="GHEA Grapalat" w:hAnsi="GHEA Grapalat"/>
                <w:sz w:val="16"/>
                <w:szCs w:val="16"/>
              </w:rPr>
            </w:pPr>
          </w:p>
        </w:tc>
        <w:tc>
          <w:tcPr>
            <w:tcW w:w="1022" w:type="dxa"/>
            <w:vAlign w:val="center"/>
          </w:tcPr>
          <w:p w:rsidR="004B4668" w:rsidRPr="00237836" w:rsidRDefault="004B4668" w:rsidP="004B4668">
            <w:pPr>
              <w:jc w:val="center"/>
              <w:rPr>
                <w:rFonts w:ascii="GHEA Grapalat" w:hAnsi="GHEA Grapalat" w:cs="Calibri"/>
                <w:b/>
                <w:color w:val="000000"/>
                <w:sz w:val="18"/>
                <w:szCs w:val="18"/>
              </w:rPr>
            </w:pPr>
            <w:r w:rsidRPr="00237836">
              <w:rPr>
                <w:rFonts w:ascii="GHEA Grapalat" w:hAnsi="GHEA Grapalat" w:cs="Calibri"/>
                <w:b/>
                <w:color w:val="000000"/>
                <w:sz w:val="18"/>
                <w:szCs w:val="18"/>
              </w:rPr>
              <w:t>1</w:t>
            </w:r>
          </w:p>
        </w:tc>
        <w:tc>
          <w:tcPr>
            <w:tcW w:w="709" w:type="dxa"/>
            <w:vAlign w:val="center"/>
          </w:tcPr>
          <w:p w:rsidR="004B4668" w:rsidRPr="00237836" w:rsidRDefault="004B4668" w:rsidP="00AA73B1">
            <w:pPr>
              <w:rPr>
                <w:rFonts w:ascii="GHEA Grapalat" w:hAnsi="GHEA Grapalat" w:cs="Calibri"/>
                <w:b/>
                <w:color w:val="000000"/>
                <w:sz w:val="18"/>
                <w:szCs w:val="18"/>
              </w:rPr>
            </w:pPr>
          </w:p>
        </w:tc>
        <w:tc>
          <w:tcPr>
            <w:tcW w:w="1158" w:type="dxa"/>
          </w:tcPr>
          <w:p w:rsidR="004B4668" w:rsidRPr="004B4668" w:rsidRDefault="004B4668">
            <w:pPr>
              <w:rPr>
                <w:rFonts w:ascii="GHEA Grapalat" w:hAnsi="GHEA Grapalat"/>
                <w:sz w:val="16"/>
                <w:szCs w:val="16"/>
              </w:rPr>
            </w:pPr>
            <w:r w:rsidRPr="004B4668">
              <w:rPr>
                <w:rFonts w:ascii="GHEA Grapalat" w:hAnsi="GHEA Grapalat"/>
                <w:sz w:val="16"/>
                <w:szCs w:val="16"/>
              </w:rPr>
              <w:t>Территория, прилегающая к зданию «Раздан микро-21»</w:t>
            </w:r>
          </w:p>
        </w:tc>
        <w:tc>
          <w:tcPr>
            <w:tcW w:w="947" w:type="dxa"/>
          </w:tcPr>
          <w:p w:rsidR="004B4668" w:rsidRPr="004B4668" w:rsidRDefault="004B4668">
            <w:pPr>
              <w:rPr>
                <w:rFonts w:ascii="GHEA Grapalat" w:hAnsi="GHEA Grapalat"/>
                <w:sz w:val="16"/>
                <w:szCs w:val="16"/>
              </w:rPr>
            </w:pPr>
            <w:r w:rsidRPr="004B4668">
              <w:rPr>
                <w:rFonts w:ascii="GHEA Grapalat" w:hAnsi="GHEA Grapalat"/>
                <w:sz w:val="16"/>
                <w:szCs w:val="16"/>
              </w:rPr>
              <w:t xml:space="preserve">Со дня, следующего за днем </w:t>
            </w:r>
            <w:r w:rsidRPr="004B4668">
              <w:rPr>
                <w:rFonts w:ascii="Cambria Math" w:hAnsi="Cambria Math" w:cs="Cambria Math"/>
                <w:sz w:val="16"/>
                <w:szCs w:val="16"/>
              </w:rPr>
              <w:t>​​</w:t>
            </w:r>
            <w:r w:rsidRPr="004B4668">
              <w:rPr>
                <w:rFonts w:ascii="GHEA Grapalat" w:hAnsi="GHEA Grapalat" w:cs="GHEA Grapalat"/>
                <w:sz w:val="16"/>
                <w:szCs w:val="16"/>
              </w:rPr>
              <w:t>подписания</w:t>
            </w:r>
            <w:r w:rsidRPr="004B4668">
              <w:rPr>
                <w:rFonts w:ascii="GHEA Grapalat" w:hAnsi="GHEA Grapalat"/>
                <w:sz w:val="16"/>
                <w:szCs w:val="16"/>
              </w:rPr>
              <w:t xml:space="preserve"> </w:t>
            </w:r>
            <w:r w:rsidRPr="004B4668">
              <w:rPr>
                <w:rFonts w:ascii="GHEA Grapalat" w:hAnsi="GHEA Grapalat" w:cs="GHEA Grapalat"/>
                <w:sz w:val="16"/>
                <w:szCs w:val="16"/>
              </w:rPr>
              <w:t>договора</w:t>
            </w:r>
            <w:r w:rsidRPr="004B4668">
              <w:rPr>
                <w:rFonts w:ascii="GHEA Grapalat" w:hAnsi="GHEA Grapalat"/>
                <w:sz w:val="16"/>
                <w:szCs w:val="16"/>
              </w:rPr>
              <w:t xml:space="preserve">, </w:t>
            </w:r>
            <w:r w:rsidRPr="004B4668">
              <w:rPr>
                <w:rFonts w:ascii="GHEA Grapalat" w:hAnsi="GHEA Grapalat" w:cs="GHEA Grapalat"/>
                <w:sz w:val="16"/>
                <w:szCs w:val="16"/>
              </w:rPr>
              <w:t>до</w:t>
            </w:r>
            <w:r w:rsidRPr="004B4668">
              <w:rPr>
                <w:rFonts w:ascii="GHEA Grapalat" w:hAnsi="GHEA Grapalat"/>
                <w:sz w:val="16"/>
                <w:szCs w:val="16"/>
              </w:rPr>
              <w:t xml:space="preserve"> 30.04.2022.</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4B4668">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4B4668">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6"/>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4B4668" w:rsidRPr="00B138F3" w:rsidTr="00AB4EAB">
        <w:trPr>
          <w:trHeight w:val="404"/>
          <w:jc w:val="center"/>
        </w:trPr>
        <w:tc>
          <w:tcPr>
            <w:tcW w:w="1724" w:type="dxa"/>
          </w:tcPr>
          <w:p w:rsidR="004B4668" w:rsidRPr="00B138F3" w:rsidRDefault="004B4668" w:rsidP="00B46D58">
            <w:pPr>
              <w:widowControl w:val="0"/>
              <w:jc w:val="center"/>
              <w:rPr>
                <w:rFonts w:ascii="GHEA Grapalat" w:hAnsi="GHEA Grapalat"/>
                <w:sz w:val="16"/>
                <w:szCs w:val="16"/>
              </w:rPr>
            </w:pPr>
          </w:p>
        </w:tc>
        <w:tc>
          <w:tcPr>
            <w:tcW w:w="2155" w:type="dxa"/>
          </w:tcPr>
          <w:p w:rsidR="004B4668" w:rsidRPr="00B138F3" w:rsidRDefault="004B4668" w:rsidP="00B46D58">
            <w:pPr>
              <w:widowControl w:val="0"/>
              <w:jc w:val="center"/>
              <w:rPr>
                <w:rFonts w:ascii="GHEA Grapalat" w:hAnsi="GHEA Grapalat"/>
                <w:sz w:val="16"/>
                <w:szCs w:val="16"/>
              </w:rPr>
            </w:pPr>
          </w:p>
        </w:tc>
        <w:tc>
          <w:tcPr>
            <w:tcW w:w="1293" w:type="dxa"/>
          </w:tcPr>
          <w:p w:rsidR="004B4668" w:rsidRPr="00B138F3" w:rsidRDefault="004B4668" w:rsidP="00B46D58">
            <w:pPr>
              <w:widowControl w:val="0"/>
              <w:jc w:val="center"/>
              <w:rPr>
                <w:rFonts w:ascii="GHEA Grapalat" w:hAnsi="GHEA Grapalat"/>
                <w:sz w:val="16"/>
                <w:szCs w:val="16"/>
              </w:rPr>
            </w:pPr>
            <w:r w:rsidRPr="004B4668">
              <w:rPr>
                <w:rFonts w:ascii="GHEA Grapalat" w:hAnsi="GHEA Grapalat"/>
                <w:sz w:val="16"/>
                <w:szCs w:val="16"/>
              </w:rPr>
              <w:t>Для всех доз</w:t>
            </w:r>
          </w:p>
        </w:tc>
        <w:tc>
          <w:tcPr>
            <w:tcW w:w="1007" w:type="dxa"/>
            <w:vAlign w:val="center"/>
          </w:tcPr>
          <w:p w:rsidR="004B4668" w:rsidRPr="00B138F3" w:rsidRDefault="004B4668"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4B4668" w:rsidRPr="00B138F3" w:rsidRDefault="004B4668"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4B4668" w:rsidRPr="00B138F3" w:rsidRDefault="004B4668"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4B4668" w:rsidRPr="00FF1111" w:rsidRDefault="004B4668" w:rsidP="00AA73B1">
            <w:pPr>
              <w:jc w:val="center"/>
              <w:rPr>
                <w:rFonts w:ascii="GHEA Grapalat" w:hAnsi="GHEA Grapalat"/>
                <w:color w:val="000000"/>
                <w:sz w:val="18"/>
                <w:szCs w:val="18"/>
                <w:lang w:val="hy-AM"/>
              </w:rPr>
            </w:pPr>
          </w:p>
        </w:tc>
        <w:tc>
          <w:tcPr>
            <w:tcW w:w="545" w:type="dxa"/>
            <w:vAlign w:val="center"/>
          </w:tcPr>
          <w:p w:rsidR="004B4668" w:rsidRPr="00FF1111" w:rsidRDefault="004B4668" w:rsidP="00AA73B1">
            <w:pPr>
              <w:jc w:val="center"/>
              <w:rPr>
                <w:rFonts w:ascii="GHEA Grapalat" w:hAnsi="GHEA Grapalat"/>
                <w:color w:val="000000"/>
                <w:sz w:val="18"/>
                <w:szCs w:val="18"/>
                <w:lang w:val="pt-BR"/>
              </w:rPr>
            </w:pPr>
            <w:r w:rsidRPr="00FF1111">
              <w:rPr>
                <w:rFonts w:ascii="GHEA Grapalat" w:hAnsi="GHEA Grapalat"/>
                <w:color w:val="000000"/>
                <w:sz w:val="18"/>
                <w:szCs w:val="18"/>
                <w:lang w:val="hy-AM"/>
              </w:rPr>
              <w:t>100</w:t>
            </w:r>
            <w:r w:rsidRPr="00FF1111">
              <w:rPr>
                <w:rFonts w:ascii="GHEA Grapalat" w:hAnsi="GHEA Grapalat"/>
                <w:color w:val="000000"/>
                <w:sz w:val="18"/>
                <w:szCs w:val="18"/>
                <w:lang w:val="pt-BR"/>
              </w:rPr>
              <w:t xml:space="preserve"> %</w:t>
            </w:r>
          </w:p>
        </w:tc>
        <w:tc>
          <w:tcPr>
            <w:tcW w:w="606" w:type="dxa"/>
            <w:vAlign w:val="center"/>
          </w:tcPr>
          <w:p w:rsidR="004B4668" w:rsidRPr="00FF1111" w:rsidRDefault="004B4668" w:rsidP="00AA73B1">
            <w:pPr>
              <w:jc w:val="center"/>
              <w:rPr>
                <w:rFonts w:ascii="GHEA Grapalat" w:hAnsi="GHEA Grapalat"/>
                <w:color w:val="000000"/>
                <w:sz w:val="18"/>
                <w:szCs w:val="18"/>
                <w:lang w:val="pt-BR"/>
              </w:rPr>
            </w:pPr>
            <w:r w:rsidRPr="00FF1111">
              <w:rPr>
                <w:rFonts w:ascii="GHEA Grapalat" w:hAnsi="GHEA Grapalat"/>
                <w:color w:val="000000"/>
                <w:sz w:val="18"/>
                <w:szCs w:val="18"/>
                <w:lang w:val="hy-AM"/>
              </w:rPr>
              <w:t>100</w:t>
            </w:r>
            <w:r w:rsidRPr="00FF1111">
              <w:rPr>
                <w:rFonts w:ascii="GHEA Grapalat" w:hAnsi="GHEA Grapalat"/>
                <w:color w:val="000000"/>
                <w:sz w:val="18"/>
                <w:szCs w:val="18"/>
                <w:lang w:val="pt-BR"/>
              </w:rPr>
              <w:t xml:space="preserve"> %</w:t>
            </w:r>
          </w:p>
        </w:tc>
        <w:tc>
          <w:tcPr>
            <w:tcW w:w="718" w:type="dxa"/>
            <w:vAlign w:val="center"/>
          </w:tcPr>
          <w:p w:rsidR="004B4668" w:rsidRPr="00FF1111" w:rsidRDefault="004B4668" w:rsidP="00AA73B1">
            <w:pPr>
              <w:jc w:val="center"/>
              <w:rPr>
                <w:rFonts w:ascii="GHEA Grapalat" w:hAnsi="GHEA Grapalat"/>
                <w:color w:val="000000"/>
                <w:sz w:val="18"/>
                <w:szCs w:val="18"/>
                <w:lang w:val="pt-BR"/>
              </w:rPr>
            </w:pPr>
            <w:r w:rsidRPr="00FF1111">
              <w:rPr>
                <w:rFonts w:ascii="GHEA Grapalat" w:hAnsi="GHEA Grapalat"/>
                <w:color w:val="000000"/>
                <w:sz w:val="18"/>
                <w:szCs w:val="18"/>
                <w:lang w:val="hy-AM"/>
              </w:rPr>
              <w:t>100</w:t>
            </w:r>
            <w:r w:rsidRPr="00FF1111">
              <w:rPr>
                <w:rFonts w:ascii="GHEA Grapalat" w:hAnsi="GHEA Grapalat"/>
                <w:color w:val="000000"/>
                <w:sz w:val="18"/>
                <w:szCs w:val="18"/>
                <w:lang w:val="pt-BR"/>
              </w:rPr>
              <w:t xml:space="preserve"> %</w:t>
            </w:r>
          </w:p>
        </w:tc>
        <w:tc>
          <w:tcPr>
            <w:tcW w:w="854" w:type="dxa"/>
            <w:vAlign w:val="center"/>
          </w:tcPr>
          <w:p w:rsidR="004B4668" w:rsidRPr="00FF1111" w:rsidRDefault="004B4668" w:rsidP="00AA73B1">
            <w:pPr>
              <w:jc w:val="center"/>
              <w:rPr>
                <w:rFonts w:ascii="GHEA Grapalat" w:hAnsi="GHEA Grapalat"/>
                <w:color w:val="000000"/>
                <w:sz w:val="18"/>
                <w:szCs w:val="18"/>
                <w:lang w:val="pt-BR"/>
              </w:rPr>
            </w:pPr>
            <w:r w:rsidRPr="00FF1111">
              <w:rPr>
                <w:rFonts w:ascii="GHEA Grapalat" w:hAnsi="GHEA Grapalat"/>
                <w:color w:val="000000"/>
                <w:sz w:val="18"/>
                <w:szCs w:val="18"/>
                <w:lang w:val="hy-AM"/>
              </w:rPr>
              <w:t>100</w:t>
            </w:r>
            <w:r w:rsidRPr="00FF1111">
              <w:rPr>
                <w:rFonts w:ascii="GHEA Grapalat" w:hAnsi="GHEA Grapalat"/>
                <w:color w:val="000000"/>
                <w:sz w:val="18"/>
                <w:szCs w:val="18"/>
                <w:lang w:val="pt-BR"/>
              </w:rPr>
              <w:t xml:space="preserve"> %</w:t>
            </w:r>
          </w:p>
        </w:tc>
        <w:tc>
          <w:tcPr>
            <w:tcW w:w="868" w:type="dxa"/>
            <w:vAlign w:val="center"/>
          </w:tcPr>
          <w:p w:rsidR="004B4668" w:rsidRPr="00FF1111" w:rsidRDefault="004B4668" w:rsidP="00AA73B1">
            <w:pPr>
              <w:jc w:val="center"/>
              <w:rPr>
                <w:rFonts w:ascii="GHEA Grapalat" w:hAnsi="GHEA Grapalat"/>
                <w:color w:val="000000"/>
                <w:sz w:val="18"/>
                <w:szCs w:val="18"/>
                <w:lang w:val="pt-BR"/>
              </w:rPr>
            </w:pPr>
            <w:r w:rsidRPr="00FF1111">
              <w:rPr>
                <w:rFonts w:ascii="GHEA Grapalat" w:hAnsi="GHEA Grapalat"/>
                <w:color w:val="000000"/>
                <w:sz w:val="18"/>
                <w:szCs w:val="18"/>
                <w:lang w:val="hy-AM"/>
              </w:rPr>
              <w:t>100</w:t>
            </w:r>
            <w:r w:rsidRPr="00FF1111">
              <w:rPr>
                <w:rFonts w:ascii="GHEA Grapalat" w:hAnsi="GHEA Grapalat"/>
                <w:color w:val="000000"/>
                <w:sz w:val="18"/>
                <w:szCs w:val="18"/>
                <w:lang w:val="pt-BR"/>
              </w:rPr>
              <w:t xml:space="preserve"> %</w:t>
            </w:r>
          </w:p>
        </w:tc>
        <w:tc>
          <w:tcPr>
            <w:tcW w:w="861" w:type="dxa"/>
            <w:vAlign w:val="center"/>
          </w:tcPr>
          <w:p w:rsidR="004B4668" w:rsidRPr="00FF1111" w:rsidRDefault="004B4668" w:rsidP="00AA73B1">
            <w:pPr>
              <w:jc w:val="center"/>
              <w:rPr>
                <w:rFonts w:ascii="GHEA Grapalat" w:hAnsi="GHEA Grapalat"/>
                <w:color w:val="000000"/>
                <w:sz w:val="18"/>
                <w:szCs w:val="18"/>
                <w:lang w:val="pt-BR"/>
              </w:rPr>
            </w:pPr>
            <w:r w:rsidRPr="00FF1111">
              <w:rPr>
                <w:rFonts w:ascii="GHEA Grapalat" w:hAnsi="GHEA Grapalat"/>
                <w:color w:val="000000"/>
                <w:sz w:val="18"/>
                <w:szCs w:val="18"/>
                <w:lang w:val="hy-AM"/>
              </w:rPr>
              <w:t>100</w:t>
            </w:r>
            <w:r w:rsidRPr="00FF1111">
              <w:rPr>
                <w:rFonts w:ascii="GHEA Grapalat" w:hAnsi="GHEA Grapalat"/>
                <w:color w:val="000000"/>
                <w:sz w:val="18"/>
                <w:szCs w:val="18"/>
                <w:lang w:val="pt-BR"/>
              </w:rPr>
              <w:t xml:space="preserve"> %</w:t>
            </w:r>
          </w:p>
        </w:tc>
        <w:tc>
          <w:tcPr>
            <w:tcW w:w="1007" w:type="dxa"/>
            <w:vAlign w:val="center"/>
          </w:tcPr>
          <w:p w:rsidR="004B4668" w:rsidRPr="00FF1111" w:rsidRDefault="004B4668" w:rsidP="00AA73B1">
            <w:pPr>
              <w:jc w:val="center"/>
              <w:rPr>
                <w:rFonts w:ascii="GHEA Grapalat" w:hAnsi="GHEA Grapalat"/>
                <w:color w:val="000000"/>
                <w:sz w:val="18"/>
                <w:szCs w:val="18"/>
                <w:lang w:val="pt-BR"/>
              </w:rPr>
            </w:pPr>
            <w:r w:rsidRPr="00FF1111">
              <w:rPr>
                <w:rFonts w:ascii="GHEA Grapalat" w:hAnsi="GHEA Grapalat"/>
                <w:color w:val="000000"/>
                <w:sz w:val="18"/>
                <w:szCs w:val="18"/>
                <w:lang w:val="hy-AM"/>
              </w:rPr>
              <w:t>100</w:t>
            </w:r>
            <w:r w:rsidRPr="00FF1111">
              <w:rPr>
                <w:rFonts w:ascii="GHEA Grapalat" w:hAnsi="GHEA Grapalat"/>
                <w:color w:val="000000"/>
                <w:sz w:val="18"/>
                <w:szCs w:val="18"/>
                <w:lang w:val="pt-BR"/>
              </w:rPr>
              <w:t xml:space="preserve"> %</w:t>
            </w:r>
          </w:p>
        </w:tc>
        <w:tc>
          <w:tcPr>
            <w:tcW w:w="861" w:type="dxa"/>
            <w:vAlign w:val="center"/>
          </w:tcPr>
          <w:p w:rsidR="004B4668" w:rsidRPr="00FF1111" w:rsidRDefault="004B4668" w:rsidP="00AA73B1">
            <w:pPr>
              <w:jc w:val="center"/>
              <w:rPr>
                <w:rFonts w:ascii="GHEA Grapalat" w:hAnsi="GHEA Grapalat"/>
                <w:color w:val="000000"/>
                <w:sz w:val="18"/>
                <w:szCs w:val="18"/>
                <w:lang w:val="pt-BR"/>
              </w:rPr>
            </w:pPr>
            <w:r w:rsidRPr="00FF1111">
              <w:rPr>
                <w:rFonts w:ascii="GHEA Grapalat" w:hAnsi="GHEA Grapalat"/>
                <w:color w:val="000000"/>
                <w:sz w:val="18"/>
                <w:szCs w:val="18"/>
                <w:lang w:val="hy-AM"/>
              </w:rPr>
              <w:t>100</w:t>
            </w:r>
            <w:r w:rsidRPr="00FF1111">
              <w:rPr>
                <w:rFonts w:ascii="GHEA Grapalat" w:hAnsi="GHEA Grapalat"/>
                <w:color w:val="000000"/>
                <w:sz w:val="18"/>
                <w:szCs w:val="18"/>
                <w:lang w:val="pt-BR"/>
              </w:rPr>
              <w:t xml:space="preserve"> %</w:t>
            </w:r>
          </w:p>
        </w:tc>
        <w:tc>
          <w:tcPr>
            <w:tcW w:w="821" w:type="dxa"/>
            <w:vAlign w:val="center"/>
          </w:tcPr>
          <w:p w:rsidR="004B4668" w:rsidRPr="00FF1111" w:rsidRDefault="004B4668" w:rsidP="00AA73B1">
            <w:pPr>
              <w:jc w:val="center"/>
              <w:rPr>
                <w:rFonts w:ascii="GHEA Grapalat" w:hAnsi="GHEA Grapalat"/>
                <w:color w:val="000000"/>
                <w:sz w:val="18"/>
                <w:szCs w:val="18"/>
                <w:lang w:val="pt-BR"/>
              </w:rPr>
            </w:pPr>
            <w:r w:rsidRPr="00FF1111">
              <w:rPr>
                <w:rFonts w:ascii="GHEA Grapalat" w:hAnsi="GHEA Grapalat"/>
                <w:color w:val="000000"/>
                <w:sz w:val="18"/>
                <w:szCs w:val="18"/>
                <w:lang w:val="hy-AM"/>
              </w:rPr>
              <w:t>100</w:t>
            </w:r>
            <w:r w:rsidRPr="00FF1111">
              <w:rPr>
                <w:rFonts w:ascii="GHEA Grapalat" w:hAnsi="GHEA Grapalat"/>
                <w:color w:val="000000"/>
                <w:sz w:val="18"/>
                <w:szCs w:val="18"/>
                <w:lang w:val="pt-BR"/>
              </w:rPr>
              <w:t xml:space="preserve">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45A" w:rsidRDefault="003A045A">
      <w:r>
        <w:separator/>
      </w:r>
    </w:p>
  </w:endnote>
  <w:endnote w:type="continuationSeparator" w:id="0">
    <w:p w:rsidR="003A045A" w:rsidRDefault="003A0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CYR">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BB6319" w:rsidRPr="00C861E9" w:rsidRDefault="00BB631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4075C">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45A" w:rsidRDefault="003A045A">
      <w:r>
        <w:separator/>
      </w:r>
    </w:p>
  </w:footnote>
  <w:footnote w:type="continuationSeparator" w:id="0">
    <w:p w:rsidR="003A045A" w:rsidRDefault="003A045A">
      <w:r>
        <w:continuationSeparator/>
      </w:r>
    </w:p>
  </w:footnote>
  <w:footnote w:id="1">
    <w:p w:rsidR="00BB6319" w:rsidRPr="00CD6B60" w:rsidRDefault="00BB6319" w:rsidP="00FC69A8">
      <w:pPr>
        <w:widowControl w:val="0"/>
        <w:tabs>
          <w:tab w:val="left" w:pos="1134"/>
        </w:tabs>
        <w:spacing w:after="160"/>
        <w:ind w:firstLine="142"/>
        <w:jc w:val="both"/>
        <w:rPr>
          <w:rFonts w:ascii="GHEA Grapalat" w:hAnsi="GHEA Grapalat"/>
          <w:i/>
          <w:sz w:val="20"/>
          <w:szCs w:val="20"/>
        </w:rPr>
      </w:pPr>
    </w:p>
    <w:p w:rsidR="00BB6319" w:rsidRPr="00CD6B60" w:rsidRDefault="00BB6319" w:rsidP="00FC69A8">
      <w:pPr>
        <w:pStyle w:val="FootnoteText"/>
        <w:jc w:val="both"/>
        <w:rPr>
          <w:rFonts w:ascii="GHEA Grapalat" w:hAnsi="GHEA Grapalat"/>
          <w:i/>
        </w:rPr>
      </w:pPr>
      <w:r w:rsidRPr="00CD6B60">
        <w:rPr>
          <w:rFonts w:ascii="GHEA Grapalat" w:hAnsi="GHEA Grapalat"/>
          <w:i/>
        </w:rPr>
        <w:t xml:space="preserve">   </w:t>
      </w:r>
    </w:p>
  </w:footnote>
  <w:footnote w:id="2">
    <w:p w:rsidR="00BB6319" w:rsidRPr="00CA2B01" w:rsidRDefault="00BB6319" w:rsidP="00182C2E">
      <w:pPr>
        <w:widowControl w:val="0"/>
        <w:tabs>
          <w:tab w:val="left" w:pos="142"/>
        </w:tabs>
        <w:ind w:left="142" w:hanging="142"/>
        <w:jc w:val="both"/>
        <w:rPr>
          <w:rFonts w:ascii="GHEA Grapalat" w:hAnsi="GHEA Grapalat"/>
          <w:i/>
          <w:sz w:val="20"/>
          <w:szCs w:val="20"/>
        </w:rPr>
      </w:pPr>
    </w:p>
  </w:footnote>
  <w:footnote w:id="3">
    <w:p w:rsidR="00BB6319" w:rsidRPr="0034222E" w:rsidDel="00932115" w:rsidRDefault="00BB6319" w:rsidP="00AF1F59">
      <w:pPr>
        <w:pStyle w:val="FootnoteText"/>
        <w:jc w:val="both"/>
        <w:rPr>
          <w:del w:id="1" w:author="Inesa Kocharyan" w:date="2019-10-29T12:18:00Z"/>
        </w:rPr>
      </w:pPr>
    </w:p>
  </w:footnote>
  <w:footnote w:id="4">
    <w:p w:rsidR="00BB6319" w:rsidRPr="000811C1" w:rsidRDefault="00BB6319">
      <w:pPr>
        <w:pStyle w:val="FootnoteText"/>
        <w:rPr>
          <w:rFonts w:asciiTheme="minorHAnsi" w:hAnsiTheme="minorHAnsi"/>
        </w:rPr>
      </w:pPr>
    </w:p>
  </w:footnote>
  <w:footnote w:id="5">
    <w:p w:rsidR="00BB6319" w:rsidRPr="000811C1" w:rsidRDefault="00BB6319">
      <w:pPr>
        <w:pStyle w:val="FootnoteText"/>
        <w:rPr>
          <w:rFonts w:asciiTheme="minorHAnsi" w:hAnsiTheme="minorHAnsi"/>
        </w:rPr>
      </w:pPr>
    </w:p>
  </w:footnote>
  <w:footnote w:id="6">
    <w:p w:rsidR="00BB6319" w:rsidRPr="008842CE" w:rsidRDefault="00BB6319" w:rsidP="0093610F">
      <w:pPr>
        <w:pStyle w:val="FootnoteText"/>
        <w:widowControl w:val="0"/>
        <w:jc w:val="both"/>
        <w:rPr>
          <w:rFonts w:ascii="GHEA Grapalat" w:hAnsi="GHEA Grapalat"/>
          <w:lang w:val="af-ZA"/>
        </w:rPr>
      </w:pPr>
    </w:p>
    <w:p w:rsidR="00BB6319" w:rsidRPr="000811C1" w:rsidRDefault="00BB6319">
      <w:pPr>
        <w:pStyle w:val="FootnoteText"/>
        <w:rPr>
          <w:lang w:val="af-ZA"/>
        </w:rPr>
      </w:pPr>
    </w:p>
  </w:footnote>
  <w:footnote w:id="7">
    <w:p w:rsidR="00BB6319" w:rsidRPr="004A4643" w:rsidRDefault="00BB6319" w:rsidP="00C67FAB">
      <w:pPr>
        <w:pStyle w:val="FootnoteText"/>
        <w:jc w:val="both"/>
        <w:rPr>
          <w:rFonts w:ascii="GHEA Grapalat" w:hAnsi="GHEA Grapalat"/>
          <w:i/>
          <w:lang w:val="hy-AM"/>
        </w:rPr>
      </w:pPr>
    </w:p>
  </w:footnote>
  <w:footnote w:id="8">
    <w:p w:rsidR="00BB6319" w:rsidRPr="008E4439" w:rsidRDefault="00BB6319"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B6319" w:rsidRPr="000811C1" w:rsidRDefault="00BB6319" w:rsidP="0027573B">
      <w:pPr>
        <w:pStyle w:val="FootnoteText"/>
        <w:rPr>
          <w:rFonts w:ascii="Sylfaen" w:hAnsi="Sylfaen"/>
          <w:sz w:val="18"/>
          <w:szCs w:val="18"/>
        </w:rPr>
      </w:pPr>
    </w:p>
  </w:footnote>
  <w:footnote w:id="9">
    <w:p w:rsidR="00BB6319" w:rsidRPr="00A31673" w:rsidRDefault="00BB6319">
      <w:pPr>
        <w:pStyle w:val="FootnoteText"/>
      </w:pPr>
    </w:p>
  </w:footnote>
  <w:footnote w:id="10">
    <w:p w:rsidR="00BB6319" w:rsidRPr="00DE7706" w:rsidRDefault="00BB6319">
      <w:pPr>
        <w:pStyle w:val="FootnoteText"/>
      </w:pPr>
    </w:p>
  </w:footnote>
  <w:footnote w:id="11">
    <w:p w:rsidR="00BB6319" w:rsidRDefault="00BB6319" w:rsidP="006B3E56">
      <w:pPr>
        <w:jc w:val="both"/>
      </w:pPr>
    </w:p>
    <w:p w:rsidR="00BB6319" w:rsidRDefault="00BB6319" w:rsidP="00637230">
      <w:pPr>
        <w:jc w:val="both"/>
        <w:rPr>
          <w:rFonts w:asciiTheme="minorHAnsi" w:hAnsiTheme="minorHAnsi"/>
          <w:lang w:val="af-ZA"/>
        </w:rPr>
      </w:pPr>
    </w:p>
  </w:footnote>
  <w:footnote w:id="12">
    <w:p w:rsidR="00BB6319" w:rsidRPr="00DC619D" w:rsidRDefault="00BB6319"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rsidR="00BB6319" w:rsidRPr="00D3436F" w:rsidRDefault="00BB631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B6319" w:rsidRPr="00D3436F" w:rsidRDefault="00BB6319">
      <w:pPr>
        <w:pStyle w:val="FootnoteText"/>
        <w:rPr>
          <w:lang w:val="es-ES"/>
        </w:rPr>
      </w:pPr>
    </w:p>
  </w:footnote>
  <w:footnote w:id="14">
    <w:p w:rsidR="00BB6319" w:rsidRPr="00217344" w:rsidRDefault="00BB631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BB6319" w:rsidRPr="00217344" w:rsidRDefault="00BB6319"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BB6319" w:rsidRPr="00217344" w:rsidRDefault="00BB6319" w:rsidP="003E31E5">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BB6319" w:rsidRPr="008842CE" w:rsidRDefault="00BB631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B6319" w:rsidRPr="008842CE" w:rsidRDefault="00BB6319" w:rsidP="003D2FE2">
      <w:pPr>
        <w:pStyle w:val="FootnoteText"/>
        <w:jc w:val="both"/>
        <w:rPr>
          <w:rFonts w:ascii="GHEA Grapalat" w:hAnsi="GHEA Grapalat"/>
        </w:rPr>
      </w:pPr>
    </w:p>
  </w:footnote>
  <w:footnote w:id="18">
    <w:p w:rsidR="00BB6319" w:rsidRPr="008842CE" w:rsidRDefault="00BB6319" w:rsidP="003D2FE2">
      <w:pPr>
        <w:pStyle w:val="FootnoteText"/>
        <w:jc w:val="both"/>
      </w:pPr>
    </w:p>
  </w:footnote>
  <w:footnote w:id="19">
    <w:p w:rsidR="00BB6319" w:rsidRPr="00217344" w:rsidRDefault="00BB6319"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BB6319" w:rsidRPr="008842CE" w:rsidRDefault="00BB631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B6319" w:rsidRPr="008842CE" w:rsidRDefault="00BB6319" w:rsidP="000A214C">
      <w:pPr>
        <w:pStyle w:val="FootnoteText"/>
        <w:jc w:val="both"/>
        <w:rPr>
          <w:rFonts w:ascii="GHEA Grapalat" w:hAnsi="GHEA Grapalat"/>
        </w:rPr>
      </w:pPr>
    </w:p>
  </w:footnote>
  <w:footnote w:id="21">
    <w:p w:rsidR="00BB6319" w:rsidRPr="008842CE" w:rsidRDefault="00BB6319" w:rsidP="000A214C">
      <w:pPr>
        <w:pStyle w:val="FootnoteText"/>
        <w:jc w:val="both"/>
      </w:pPr>
    </w:p>
  </w:footnote>
  <w:footnote w:id="22">
    <w:p w:rsidR="00BB6319" w:rsidRPr="00217344" w:rsidRDefault="00BB6319" w:rsidP="00A943A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BB6319" w:rsidRPr="008842CE" w:rsidRDefault="00BB6319"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BB6319" w:rsidRPr="00D3436F" w:rsidRDefault="00BB6319"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5">
    <w:p w:rsidR="00BB6319" w:rsidRPr="008842CE" w:rsidRDefault="00BB6319"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B6319" w:rsidRPr="00D3436F" w:rsidRDefault="00BB6319">
      <w:pPr>
        <w:pStyle w:val="FootnoteText"/>
        <w:rPr>
          <w:lang w:val="hy-AM"/>
        </w:rPr>
      </w:pPr>
    </w:p>
  </w:footnote>
  <w:footnote w:id="26">
    <w:p w:rsidR="00BB6319" w:rsidRPr="008842CE" w:rsidRDefault="00BB6319"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B6319" w:rsidRPr="00E85250" w:rsidRDefault="00BB6319" w:rsidP="00D90640">
      <w:pPr>
        <w:widowControl w:val="0"/>
        <w:spacing w:after="160" w:line="360" w:lineRule="auto"/>
        <w:ind w:firstLine="709"/>
        <w:jc w:val="both"/>
        <w:rPr>
          <w:rFonts w:ascii="GHEA Grapalat" w:hAnsi="GHEA Grapalat"/>
          <w:lang w:val="hy-AM"/>
        </w:rPr>
      </w:pPr>
    </w:p>
    <w:p w:rsidR="00BB6319" w:rsidRPr="00D3436F" w:rsidRDefault="00BB6319">
      <w:pPr>
        <w:pStyle w:val="FootnoteText"/>
        <w:rPr>
          <w:lang w:val="hy-AM"/>
        </w:rPr>
      </w:pPr>
    </w:p>
  </w:footnote>
  <w:footnote w:id="27">
    <w:p w:rsidR="00BB6319" w:rsidRPr="00402BC3" w:rsidRDefault="00BB6319"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B6319" w:rsidRPr="00552088" w:rsidRDefault="00BB6319"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B6319" w:rsidRPr="00D3436F" w:rsidRDefault="00BB6319">
      <w:pPr>
        <w:pStyle w:val="FootnoteText"/>
        <w:rPr>
          <w:lang w:val="hy-AM"/>
        </w:rPr>
      </w:pPr>
    </w:p>
  </w:footnote>
  <w:footnote w:id="28">
    <w:p w:rsidR="00BB6319" w:rsidRPr="008842CE" w:rsidRDefault="00BB6319"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B6319" w:rsidRPr="00D3436F" w:rsidRDefault="00BB6319">
      <w:pPr>
        <w:pStyle w:val="FootnoteText"/>
        <w:rPr>
          <w:lang w:val="hy-AM"/>
        </w:rPr>
      </w:pPr>
    </w:p>
  </w:footnote>
  <w:footnote w:id="29">
    <w:p w:rsidR="00BB6319" w:rsidRPr="00D3436F" w:rsidRDefault="00BB6319"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BB6319" w:rsidRPr="008842CE" w:rsidRDefault="00BB6319"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B6319" w:rsidRPr="00D3436F" w:rsidRDefault="00BB6319">
      <w:pPr>
        <w:pStyle w:val="FootnoteText"/>
        <w:rPr>
          <w:lang w:val="hy-AM"/>
        </w:rPr>
      </w:pPr>
    </w:p>
  </w:footnote>
  <w:footnote w:id="31">
    <w:p w:rsidR="00BB6319" w:rsidRPr="008842CE" w:rsidRDefault="00BB6319"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B6319" w:rsidRPr="008842CE" w:rsidRDefault="00BB6319"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BB6319" w:rsidRPr="00D3436F" w:rsidRDefault="00BB6319">
      <w:pPr>
        <w:pStyle w:val="FootnoteText"/>
        <w:rPr>
          <w:lang w:val="hy-AM"/>
        </w:rPr>
      </w:pPr>
    </w:p>
  </w:footnote>
  <w:footnote w:id="32">
    <w:p w:rsidR="00BB6319" w:rsidRPr="00E861BF" w:rsidRDefault="00BB6319" w:rsidP="008842CE">
      <w:pPr>
        <w:pStyle w:val="FootnoteText"/>
        <w:widowControl w:val="0"/>
        <w:jc w:val="both"/>
        <w:rPr>
          <w:rFonts w:ascii="GHEA Grapalat" w:hAnsi="GHEA Grapalat"/>
          <w:i/>
        </w:rPr>
      </w:pPr>
    </w:p>
  </w:footnote>
  <w:footnote w:id="33">
    <w:p w:rsidR="00BB6319" w:rsidRPr="00E861BF" w:rsidRDefault="00BB6319" w:rsidP="00B64ECA">
      <w:pPr>
        <w:pStyle w:val="FootnoteText"/>
        <w:widowControl w:val="0"/>
        <w:jc w:val="both"/>
        <w:rPr>
          <w:rFonts w:ascii="GHEA Grapalat" w:hAnsi="GHEA Grapalat"/>
          <w:i/>
        </w:rPr>
      </w:pPr>
    </w:p>
  </w:footnote>
  <w:footnote w:id="34">
    <w:p w:rsidR="00BB6319" w:rsidRPr="00E861BF" w:rsidRDefault="00BB6319" w:rsidP="008842CE">
      <w:pPr>
        <w:pStyle w:val="FootnoteText"/>
        <w:widowControl w:val="0"/>
        <w:jc w:val="both"/>
        <w:rPr>
          <w:rFonts w:ascii="GHEA Grapalat" w:hAnsi="GHEA Grapalat"/>
          <w:i/>
        </w:rPr>
      </w:pPr>
    </w:p>
  </w:footnote>
  <w:footnote w:id="35">
    <w:p w:rsidR="00BB6319" w:rsidRPr="008842CE" w:rsidRDefault="00BB6319"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6">
    <w:p w:rsidR="00BB6319" w:rsidRPr="008842CE" w:rsidRDefault="00BB6319"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27F"/>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4A3"/>
    <w:rsid w:val="002227A9"/>
    <w:rsid w:val="002240AB"/>
    <w:rsid w:val="002250D8"/>
    <w:rsid w:val="0022515E"/>
    <w:rsid w:val="002252CD"/>
    <w:rsid w:val="00226412"/>
    <w:rsid w:val="00226DBB"/>
    <w:rsid w:val="002273AD"/>
    <w:rsid w:val="0022770A"/>
    <w:rsid w:val="00227C9F"/>
    <w:rsid w:val="00230B12"/>
    <w:rsid w:val="00230C8F"/>
    <w:rsid w:val="00232684"/>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45A"/>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668"/>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75C"/>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30C"/>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47B"/>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3BF"/>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A24"/>
    <w:rsid w:val="007204FD"/>
    <w:rsid w:val="00720542"/>
    <w:rsid w:val="007210AC"/>
    <w:rsid w:val="00721677"/>
    <w:rsid w:val="00721CBC"/>
    <w:rsid w:val="00722665"/>
    <w:rsid w:val="00723310"/>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D48"/>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BD6"/>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17A"/>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152"/>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07C1"/>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3E0"/>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2F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5A75"/>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1E5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B6B3F-34BA-4AB3-B0C2-947CDF499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23855</Words>
  <Characters>135977</Characters>
  <Application>Microsoft Office Word</Application>
  <DocSecurity>0</DocSecurity>
  <Lines>1133</Lines>
  <Paragraphs>319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159513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25</cp:revision>
  <cp:lastPrinted>2018-02-16T07:12:00Z</cp:lastPrinted>
  <dcterms:created xsi:type="dcterms:W3CDTF">2022-03-13T05:16:00Z</dcterms:created>
  <dcterms:modified xsi:type="dcterms:W3CDTF">2022-03-13T05:40:00Z</dcterms:modified>
</cp:coreProperties>
</file>